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bookmarkStart w:id="0" w:name="_GoBack"/>
      <w:bookmarkEnd w:id="0"/>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4A53E6EA" w:rsidR="003E4CCB" w:rsidRPr="00347388" w:rsidRDefault="003E4CCB" w:rsidP="003E4CCB">
      <w:pPr>
        <w:spacing w:line="360" w:lineRule="auto"/>
        <w:rPr>
          <w:rFonts w:cs="Arial"/>
          <w:sz w:val="20"/>
          <w:lang w:eastAsia="cs-CZ"/>
        </w:rPr>
      </w:pPr>
      <w:r w:rsidRPr="00347388">
        <w:rPr>
          <w:rFonts w:cs="Arial"/>
          <w:sz w:val="20"/>
          <w:lang w:eastAsia="cs-CZ"/>
        </w:rPr>
        <w:t>Dátum:</w:t>
      </w:r>
      <w:del w:id="1" w:author="Zuzana Hušeková" w:date="2018-06-12T10:16:00Z">
        <w:r w:rsidR="00E32247" w:rsidDel="00936C83">
          <w:rPr>
            <w:rFonts w:cs="Arial"/>
            <w:sz w:val="20"/>
            <w:lang w:eastAsia="cs-CZ"/>
          </w:rPr>
          <w:delText xml:space="preserve"> </w:delText>
        </w:r>
        <w:r w:rsidR="00A64CCC" w:rsidDel="00936C83">
          <w:rPr>
            <w:rFonts w:cs="Arial"/>
            <w:sz w:val="20"/>
            <w:lang w:eastAsia="cs-CZ"/>
          </w:rPr>
          <w:delText>30</w:delText>
        </w:r>
      </w:del>
      <w:ins w:id="2" w:author="Zuzana Hušeková" w:date="2018-06-12T10:16:00Z">
        <w:r w:rsidR="00936C83">
          <w:rPr>
            <w:rFonts w:cs="Arial"/>
            <w:sz w:val="20"/>
            <w:lang w:eastAsia="cs-CZ"/>
          </w:rPr>
          <w:t>13</w:t>
        </w:r>
      </w:ins>
      <w:r w:rsidRPr="00E25071">
        <w:rPr>
          <w:rFonts w:cs="Arial"/>
          <w:sz w:val="20"/>
          <w:lang w:eastAsia="cs-CZ"/>
        </w:rPr>
        <w:t xml:space="preserve">. </w:t>
      </w:r>
      <w:r w:rsidR="000922B4">
        <w:rPr>
          <w:rFonts w:cs="Arial"/>
          <w:sz w:val="20"/>
          <w:lang w:eastAsia="cs-CZ"/>
        </w:rPr>
        <w:t>0</w:t>
      </w:r>
      <w:del w:id="3" w:author="Zuzana Hušeková" w:date="2018-06-12T10:16:00Z">
        <w:r w:rsidR="00A64CCC" w:rsidDel="00936C83">
          <w:rPr>
            <w:rFonts w:cs="Arial"/>
            <w:sz w:val="20"/>
            <w:lang w:eastAsia="cs-CZ"/>
          </w:rPr>
          <w:delText>4</w:delText>
        </w:r>
      </w:del>
      <w:ins w:id="4" w:author="Zuzana Hušeková" w:date="2018-06-12T10:16:00Z">
        <w:r w:rsidR="00936C83">
          <w:rPr>
            <w:rFonts w:cs="Arial"/>
            <w:sz w:val="20"/>
            <w:lang w:eastAsia="cs-CZ"/>
          </w:rPr>
          <w:t>6</w:t>
        </w:r>
      </w:ins>
      <w:r w:rsidRPr="00E25071">
        <w:rPr>
          <w:rFonts w:cs="Arial"/>
          <w:sz w:val="20"/>
          <w:lang w:eastAsia="cs-CZ"/>
        </w:rPr>
        <w:t>. 201</w:t>
      </w:r>
      <w:r w:rsidR="000922B4">
        <w:rPr>
          <w:rFonts w:cs="Arial"/>
          <w:sz w:val="20"/>
          <w:lang w:eastAsia="cs-CZ"/>
        </w:rPr>
        <w:t>8</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2CF63E3C" w:rsidR="003E4CCB" w:rsidRDefault="003E4CCB" w:rsidP="003E4CCB">
      <w:pPr>
        <w:spacing w:line="360" w:lineRule="auto"/>
        <w:rPr>
          <w:rFonts w:cs="Arial"/>
          <w:sz w:val="20"/>
          <w:lang w:eastAsia="cs-CZ"/>
        </w:rPr>
      </w:pPr>
      <w:r w:rsidRPr="00347388">
        <w:rPr>
          <w:rFonts w:cs="Arial"/>
          <w:sz w:val="20"/>
          <w:lang w:eastAsia="cs-CZ"/>
        </w:rPr>
        <w:t xml:space="preserve">Dátum: </w:t>
      </w:r>
      <w:del w:id="5" w:author="Zuzana Hušeková" w:date="2018-06-12T10:16:00Z">
        <w:r w:rsidR="00A64CCC" w:rsidDel="00936C83">
          <w:rPr>
            <w:rFonts w:cs="Arial"/>
            <w:sz w:val="20"/>
            <w:lang w:eastAsia="cs-CZ"/>
          </w:rPr>
          <w:delText>30</w:delText>
        </w:r>
      </w:del>
      <w:ins w:id="6" w:author="Zuzana Hušeková" w:date="2018-06-12T10:16:00Z">
        <w:r w:rsidR="00936C83">
          <w:rPr>
            <w:rFonts w:cs="Arial"/>
            <w:sz w:val="20"/>
            <w:lang w:eastAsia="cs-CZ"/>
          </w:rPr>
          <w:t>13</w:t>
        </w:r>
      </w:ins>
      <w:r w:rsidRPr="00E25071">
        <w:rPr>
          <w:rFonts w:cs="Arial"/>
          <w:sz w:val="20"/>
          <w:lang w:eastAsia="cs-CZ"/>
        </w:rPr>
        <w:t>. </w:t>
      </w:r>
      <w:r w:rsidR="000922B4">
        <w:rPr>
          <w:rFonts w:cs="Arial"/>
          <w:sz w:val="20"/>
          <w:lang w:eastAsia="cs-CZ"/>
        </w:rPr>
        <w:t>0</w:t>
      </w:r>
      <w:del w:id="7" w:author="Zuzana Hušeková" w:date="2018-06-12T10:16:00Z">
        <w:r w:rsidR="00A64CCC" w:rsidDel="00936C83">
          <w:rPr>
            <w:rFonts w:cs="Arial"/>
            <w:sz w:val="20"/>
            <w:lang w:eastAsia="cs-CZ"/>
          </w:rPr>
          <w:delText>4</w:delText>
        </w:r>
      </w:del>
      <w:ins w:id="8" w:author="Zuzana Hušeková" w:date="2018-06-12T10:16:00Z">
        <w:r w:rsidR="00936C83">
          <w:rPr>
            <w:rFonts w:cs="Arial"/>
            <w:sz w:val="20"/>
            <w:lang w:eastAsia="cs-CZ"/>
          </w:rPr>
          <w:t>6</w:t>
        </w:r>
      </w:ins>
      <w:r w:rsidRPr="00E25071">
        <w:rPr>
          <w:rFonts w:cs="Arial"/>
          <w:sz w:val="20"/>
          <w:lang w:eastAsia="cs-CZ"/>
        </w:rPr>
        <w:t>. 201</w:t>
      </w:r>
      <w:r w:rsidR="000922B4">
        <w:rPr>
          <w:rFonts w:cs="Arial"/>
          <w:sz w:val="20"/>
          <w:lang w:eastAsia="cs-CZ"/>
        </w:rPr>
        <w:t>8</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D059A8E"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del w:id="9" w:author="Zuzana Hušeková" w:date="2018-06-12T10:16:00Z">
        <w:r w:rsidR="00A64CCC" w:rsidDel="00936C83">
          <w:rPr>
            <w:rFonts w:cs="Arial"/>
            <w:bCs/>
            <w:szCs w:val="18"/>
          </w:rPr>
          <w:delText>Sa</w:delText>
        </w:r>
        <w:r w:rsidR="0099542E" w:rsidDel="00936C83">
          <w:rPr>
            <w:rFonts w:cs="Arial"/>
            <w:bCs/>
            <w:szCs w:val="18"/>
          </w:rPr>
          <w:delText>m</w:delText>
        </w:r>
        <w:r w:rsidR="00A64CCC" w:rsidDel="00936C83">
          <w:rPr>
            <w:rFonts w:cs="Arial"/>
            <w:bCs/>
            <w:szCs w:val="18"/>
          </w:rPr>
          <w:delText xml:space="preserve">uel </w:delText>
        </w:r>
      </w:del>
      <w:ins w:id="10" w:author="Zuzana Hušeková" w:date="2018-06-12T10:16:00Z">
        <w:r w:rsidR="00936C83">
          <w:rPr>
            <w:rFonts w:cs="Arial"/>
            <w:bCs/>
            <w:szCs w:val="18"/>
          </w:rPr>
          <w:t>Vojtech Kišš</w:t>
        </w:r>
      </w:ins>
      <w:del w:id="11" w:author="Zuzana Hušeková" w:date="2018-06-12T10:17:00Z">
        <w:r w:rsidR="00A64CCC" w:rsidDel="00936C83">
          <w:rPr>
            <w:rFonts w:cs="Arial"/>
            <w:bCs/>
            <w:szCs w:val="18"/>
          </w:rPr>
          <w:delText>Filip</w:delText>
        </w:r>
      </w:del>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0BF2CF5C" w:rsidR="003E4CCB" w:rsidRPr="00347388" w:rsidRDefault="006B41BD" w:rsidP="00140CE3">
      <w:pPr>
        <w:tabs>
          <w:tab w:val="left" w:pos="1134"/>
        </w:tabs>
        <w:spacing w:line="360" w:lineRule="auto"/>
        <w:rPr>
          <w:rFonts w:cs="Arial"/>
          <w:sz w:val="20"/>
          <w:lang w:eastAsia="cs-CZ"/>
        </w:rPr>
      </w:pPr>
      <w:r w:rsidRPr="008F2822">
        <w:t xml:space="preserve">Dátum: </w:t>
      </w:r>
      <w:del w:id="12" w:author="Zuzana Hušeková" w:date="2018-06-12T10:17:00Z">
        <w:r w:rsidR="00A64CCC" w:rsidDel="00936C83">
          <w:delText>30</w:delText>
        </w:r>
      </w:del>
      <w:ins w:id="13" w:author="Zuzana Hušeková" w:date="2018-06-12T10:17:00Z">
        <w:r w:rsidR="00936C83">
          <w:t>13</w:t>
        </w:r>
      </w:ins>
      <w:r w:rsidRPr="00140CE3">
        <w:t>. </w:t>
      </w:r>
      <w:r w:rsidR="000922B4">
        <w:t>0</w:t>
      </w:r>
      <w:ins w:id="14" w:author="Zuzana Hušeková" w:date="2018-06-12T10:17:00Z">
        <w:r w:rsidR="00936C83">
          <w:t>6</w:t>
        </w:r>
      </w:ins>
      <w:del w:id="15" w:author="Zuzana Hušeková" w:date="2018-06-12T10:17:00Z">
        <w:r w:rsidR="00A64CCC" w:rsidDel="00936C83">
          <w:delText>4</w:delText>
        </w:r>
      </w:del>
      <w:r>
        <w:t>. 201</w:t>
      </w:r>
      <w:r w:rsidR="000922B4">
        <w:t>8</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39A0EC3A"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del w:id="16" w:author="Zuzana Hušeková" w:date="2018-06-12T10:17:00Z">
        <w:r w:rsidR="00A64CCC" w:rsidDel="00936C83">
          <w:rPr>
            <w:rFonts w:cs="Arial"/>
            <w:sz w:val="20"/>
            <w:lang w:eastAsia="cs-CZ"/>
          </w:rPr>
          <w:delText>30</w:delText>
        </w:r>
      </w:del>
      <w:ins w:id="17" w:author="Zuzana Hušeková" w:date="2018-06-12T10:17:00Z">
        <w:r w:rsidR="00936C83">
          <w:rPr>
            <w:rFonts w:cs="Arial"/>
            <w:sz w:val="20"/>
            <w:lang w:eastAsia="cs-CZ"/>
          </w:rPr>
          <w:t>13</w:t>
        </w:r>
      </w:ins>
      <w:r w:rsidRPr="00E25071">
        <w:rPr>
          <w:rFonts w:cs="Arial"/>
          <w:sz w:val="20"/>
          <w:lang w:eastAsia="cs-CZ"/>
        </w:rPr>
        <w:t>. </w:t>
      </w:r>
      <w:del w:id="18" w:author="Zuzana Hušeková" w:date="2018-06-12T10:17:00Z">
        <w:r w:rsidR="000922B4" w:rsidDel="00936C83">
          <w:rPr>
            <w:rFonts w:cs="Arial"/>
            <w:sz w:val="20"/>
            <w:lang w:eastAsia="cs-CZ"/>
          </w:rPr>
          <w:delText>0</w:delText>
        </w:r>
        <w:r w:rsidR="00A64CCC" w:rsidDel="00936C83">
          <w:rPr>
            <w:rFonts w:cs="Arial"/>
            <w:sz w:val="20"/>
            <w:lang w:eastAsia="cs-CZ"/>
          </w:rPr>
          <w:delText>4</w:delText>
        </w:r>
      </w:del>
      <w:ins w:id="19" w:author="Zuzana Hušeková" w:date="2018-06-12T10:17:00Z">
        <w:r w:rsidR="00936C83">
          <w:rPr>
            <w:rFonts w:cs="Arial"/>
            <w:sz w:val="20"/>
            <w:lang w:eastAsia="cs-CZ"/>
          </w:rPr>
          <w:t>06</w:t>
        </w:r>
      </w:ins>
      <w:r w:rsidRPr="00E25071">
        <w:rPr>
          <w:rFonts w:cs="Arial"/>
          <w:sz w:val="20"/>
          <w:lang w:eastAsia="cs-CZ"/>
        </w:rPr>
        <w:t>. 201</w:t>
      </w:r>
      <w:r w:rsidR="000922B4">
        <w:rPr>
          <w:rFonts w:cs="Arial"/>
          <w:sz w:val="20"/>
          <w:lang w:eastAsia="cs-CZ"/>
        </w:rPr>
        <w:t>8</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438FB1DC" w:rsidR="003E4CCB" w:rsidRDefault="003E4CCB" w:rsidP="003E4CCB">
      <w:pPr>
        <w:jc w:val="center"/>
        <w:rPr>
          <w:color w:val="001D58"/>
          <w:sz w:val="60"/>
        </w:rPr>
      </w:pPr>
      <w:r w:rsidRPr="00E25071">
        <w:rPr>
          <w:rFonts w:cs="Arial"/>
          <w:sz w:val="18"/>
          <w:lang w:eastAsia="cs-CZ"/>
        </w:rPr>
        <w:t xml:space="preserve">Verzia: </w:t>
      </w:r>
      <w:r w:rsidR="000922B4">
        <w:rPr>
          <w:rFonts w:cs="Arial"/>
          <w:sz w:val="18"/>
          <w:lang w:eastAsia="cs-CZ"/>
        </w:rPr>
        <w:t>4</w:t>
      </w:r>
      <w:r w:rsidRPr="00E25071">
        <w:rPr>
          <w:rFonts w:cs="Arial"/>
          <w:sz w:val="18"/>
          <w:lang w:eastAsia="cs-CZ"/>
        </w:rPr>
        <w:t>.</w:t>
      </w:r>
      <w:ins w:id="20" w:author="Zuzana Hušeková" w:date="2018-06-12T10:17:00Z">
        <w:r w:rsidR="00936C83">
          <w:rPr>
            <w:rFonts w:cs="Arial"/>
            <w:sz w:val="18"/>
            <w:lang w:eastAsia="cs-CZ"/>
          </w:rPr>
          <w:t>2</w:t>
        </w:r>
      </w:ins>
      <w:del w:id="21" w:author="Zuzana Hušeková" w:date="2018-06-12T10:17:00Z">
        <w:r w:rsidR="00A64CCC" w:rsidDel="00936C83">
          <w:rPr>
            <w:rFonts w:cs="Arial"/>
            <w:sz w:val="18"/>
            <w:lang w:eastAsia="cs-CZ"/>
          </w:rPr>
          <w:delText>1</w:delText>
        </w:r>
      </w:del>
      <w:r w:rsidRPr="00E25071">
        <w:rPr>
          <w:rFonts w:cs="Arial"/>
          <w:sz w:val="18"/>
          <w:lang w:eastAsia="cs-CZ"/>
        </w:rPr>
        <w:t xml:space="preserve">; platnosť od: </w:t>
      </w:r>
      <w:del w:id="22" w:author="Zuzana Hušeková" w:date="2018-06-12T10:18:00Z">
        <w:r w:rsidR="00A64CCC" w:rsidDel="00936C83">
          <w:rPr>
            <w:rFonts w:cs="Arial"/>
            <w:sz w:val="18"/>
            <w:lang w:eastAsia="cs-CZ"/>
          </w:rPr>
          <w:delText>30</w:delText>
        </w:r>
      </w:del>
      <w:ins w:id="23" w:author="Zuzana Hušeková" w:date="2018-06-12T10:18:00Z">
        <w:r w:rsidR="00936C83">
          <w:rPr>
            <w:rFonts w:cs="Arial"/>
            <w:sz w:val="18"/>
            <w:lang w:eastAsia="cs-CZ"/>
          </w:rPr>
          <w:t>13</w:t>
        </w:r>
      </w:ins>
      <w:r w:rsidRPr="00E25071">
        <w:rPr>
          <w:rFonts w:cs="Arial"/>
          <w:sz w:val="18"/>
          <w:lang w:eastAsia="cs-CZ"/>
        </w:rPr>
        <w:t xml:space="preserve">. </w:t>
      </w:r>
      <w:r w:rsidR="000922B4">
        <w:rPr>
          <w:rFonts w:cs="Arial"/>
          <w:sz w:val="18"/>
          <w:lang w:eastAsia="cs-CZ"/>
        </w:rPr>
        <w:t>0</w:t>
      </w:r>
      <w:del w:id="24" w:author="Zuzana Hušeková" w:date="2018-06-12T10:19:00Z">
        <w:r w:rsidR="00A64CCC" w:rsidDel="00936C83">
          <w:rPr>
            <w:rFonts w:cs="Arial"/>
            <w:sz w:val="18"/>
            <w:lang w:eastAsia="cs-CZ"/>
          </w:rPr>
          <w:delText>4</w:delText>
        </w:r>
      </w:del>
      <w:ins w:id="25" w:author="Zuzana Hušeková" w:date="2018-06-12T10:19:00Z">
        <w:r w:rsidR="00936C83">
          <w:rPr>
            <w:rFonts w:cs="Arial"/>
            <w:sz w:val="18"/>
            <w:lang w:eastAsia="cs-CZ"/>
          </w:rPr>
          <w:t>6</w:t>
        </w:r>
      </w:ins>
      <w:r w:rsidRPr="00E25071">
        <w:rPr>
          <w:rFonts w:cs="Arial"/>
          <w:sz w:val="18"/>
          <w:lang w:eastAsia="cs-CZ"/>
        </w:rPr>
        <w:t>. 201</w:t>
      </w:r>
      <w:r w:rsidR="000922B4">
        <w:rPr>
          <w:rFonts w:cs="Arial"/>
          <w:sz w:val="18"/>
          <w:lang w:eastAsia="cs-CZ"/>
        </w:rPr>
        <w:t>8</w:t>
      </w:r>
      <w:r w:rsidRPr="00E25071">
        <w:rPr>
          <w:rFonts w:cs="Arial"/>
          <w:sz w:val="18"/>
          <w:lang w:eastAsia="cs-CZ"/>
        </w:rPr>
        <w:t xml:space="preserve">, účinnosť od: </w:t>
      </w:r>
      <w:del w:id="26" w:author="Zuzana Hušeková" w:date="2018-06-12T10:19:00Z">
        <w:r w:rsidR="00A64CCC" w:rsidDel="00936C83">
          <w:rPr>
            <w:rFonts w:cs="Arial"/>
            <w:sz w:val="18"/>
            <w:lang w:eastAsia="cs-CZ"/>
          </w:rPr>
          <w:delText>30</w:delText>
        </w:r>
      </w:del>
      <w:ins w:id="27" w:author="Zuzana Hušeková" w:date="2018-06-12T10:19:00Z">
        <w:r w:rsidR="00936C83">
          <w:rPr>
            <w:rFonts w:cs="Arial"/>
            <w:sz w:val="18"/>
            <w:lang w:eastAsia="cs-CZ"/>
          </w:rPr>
          <w:t>13</w:t>
        </w:r>
      </w:ins>
      <w:r w:rsidRPr="00E25071">
        <w:rPr>
          <w:rFonts w:cs="Arial"/>
          <w:sz w:val="18"/>
          <w:lang w:eastAsia="cs-CZ"/>
        </w:rPr>
        <w:t xml:space="preserve">. </w:t>
      </w:r>
      <w:r w:rsidR="000922B4">
        <w:rPr>
          <w:rFonts w:cs="Arial"/>
          <w:sz w:val="18"/>
          <w:lang w:eastAsia="cs-CZ"/>
        </w:rPr>
        <w:t>0</w:t>
      </w:r>
      <w:del w:id="28" w:author="Zuzana Hušeková" w:date="2018-06-12T10:19:00Z">
        <w:r w:rsidR="00A64CCC" w:rsidDel="00936C83">
          <w:rPr>
            <w:rFonts w:cs="Arial"/>
            <w:sz w:val="18"/>
            <w:lang w:eastAsia="cs-CZ"/>
          </w:rPr>
          <w:delText>4</w:delText>
        </w:r>
      </w:del>
      <w:ins w:id="29" w:author="Zuzana Hušeková" w:date="2018-06-12T10:19:00Z">
        <w:r w:rsidR="00936C83">
          <w:rPr>
            <w:rFonts w:cs="Arial"/>
            <w:sz w:val="18"/>
            <w:lang w:eastAsia="cs-CZ"/>
          </w:rPr>
          <w:t>6</w:t>
        </w:r>
      </w:ins>
      <w:r w:rsidRPr="00E25071">
        <w:rPr>
          <w:rFonts w:cs="Arial"/>
          <w:sz w:val="18"/>
          <w:lang w:eastAsia="cs-CZ"/>
        </w:rPr>
        <w:t>. 201</w:t>
      </w:r>
      <w:r w:rsidR="000922B4">
        <w:rPr>
          <w:rFonts w:cs="Arial"/>
          <w:sz w:val="18"/>
          <w:lang w:eastAsia="cs-CZ"/>
        </w:rPr>
        <w:t>8</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3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14</w:t>
        </w:r>
        <w:r w:rsidR="00BF74B6" w:rsidRPr="00E135DC">
          <w:rPr>
            <w:rFonts w:cs="Arial"/>
            <w:noProof/>
            <w:webHidden/>
            <w:sz w:val="19"/>
            <w:szCs w:val="19"/>
          </w:rPr>
          <w:fldChar w:fldCharType="end"/>
        </w:r>
      </w:hyperlink>
    </w:p>
    <w:p w14:paraId="5081C3B7" w14:textId="57B2187F"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CF702C">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CF702C">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CF702C">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23</w:t>
        </w:r>
        <w:r w:rsidR="00BF74B6" w:rsidRPr="00E135DC">
          <w:rPr>
            <w:rFonts w:cs="Arial"/>
            <w:noProof/>
            <w:webHidden/>
            <w:sz w:val="19"/>
            <w:szCs w:val="19"/>
          </w:rPr>
          <w:fldChar w:fldCharType="end"/>
        </w:r>
      </w:hyperlink>
    </w:p>
    <w:p w14:paraId="1EE9C112" w14:textId="21A6B525" w:rsidR="00BF74B6" w:rsidRPr="00E135DC" w:rsidRDefault="00CF702C">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23</w:t>
        </w:r>
        <w:r w:rsidR="00BF74B6" w:rsidRPr="00E135DC">
          <w:rPr>
            <w:rFonts w:cs="Arial"/>
            <w:noProof/>
            <w:webHidden/>
            <w:sz w:val="19"/>
            <w:szCs w:val="19"/>
          </w:rPr>
          <w:fldChar w:fldCharType="end"/>
        </w:r>
      </w:hyperlink>
    </w:p>
    <w:p w14:paraId="08A090A8" w14:textId="13800EC2" w:rsidR="00BF74B6" w:rsidRPr="00E135DC" w:rsidRDefault="00CF702C">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25</w:t>
        </w:r>
        <w:r w:rsidR="00BF74B6" w:rsidRPr="00E135DC">
          <w:rPr>
            <w:rFonts w:cs="Arial"/>
            <w:noProof/>
            <w:webHidden/>
            <w:sz w:val="19"/>
            <w:szCs w:val="19"/>
          </w:rPr>
          <w:fldChar w:fldCharType="end"/>
        </w:r>
      </w:hyperlink>
    </w:p>
    <w:p w14:paraId="12DA2A97" w14:textId="53EF9FE9" w:rsidR="00BF74B6" w:rsidRPr="00E135DC" w:rsidRDefault="00CF702C">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27</w:t>
        </w:r>
        <w:r w:rsidR="00BF74B6" w:rsidRPr="00E135DC">
          <w:rPr>
            <w:rFonts w:cs="Arial"/>
            <w:noProof/>
            <w:webHidden/>
            <w:sz w:val="19"/>
            <w:szCs w:val="19"/>
          </w:rPr>
          <w:fldChar w:fldCharType="end"/>
        </w:r>
      </w:hyperlink>
    </w:p>
    <w:p w14:paraId="56A0A71D" w14:textId="770FE1BC"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28</w:t>
        </w:r>
        <w:r w:rsidR="00BF74B6" w:rsidRPr="00E135DC">
          <w:rPr>
            <w:rFonts w:cs="Arial"/>
            <w:noProof/>
            <w:webHidden/>
            <w:sz w:val="19"/>
            <w:szCs w:val="19"/>
          </w:rPr>
          <w:fldChar w:fldCharType="end"/>
        </w:r>
      </w:hyperlink>
    </w:p>
    <w:p w14:paraId="6C37EF94" w14:textId="16EC5A83" w:rsidR="00BF74B6" w:rsidRPr="00E135DC" w:rsidRDefault="00CF702C">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28</w:t>
        </w:r>
        <w:r w:rsidR="00BF74B6" w:rsidRPr="00E135DC">
          <w:rPr>
            <w:rFonts w:cs="Arial"/>
            <w:noProof/>
            <w:webHidden/>
            <w:sz w:val="19"/>
            <w:szCs w:val="19"/>
          </w:rPr>
          <w:fldChar w:fldCharType="end"/>
        </w:r>
      </w:hyperlink>
    </w:p>
    <w:p w14:paraId="38EEFE1F" w14:textId="27125DC4" w:rsidR="00BF74B6" w:rsidRPr="00E135DC" w:rsidRDefault="00CF702C">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29</w:t>
        </w:r>
        <w:r w:rsidR="00BF74B6" w:rsidRPr="00E135DC">
          <w:rPr>
            <w:rFonts w:cs="Arial"/>
            <w:noProof/>
            <w:webHidden/>
            <w:sz w:val="19"/>
            <w:szCs w:val="19"/>
          </w:rPr>
          <w:fldChar w:fldCharType="end"/>
        </w:r>
      </w:hyperlink>
    </w:p>
    <w:p w14:paraId="4397C0C1" w14:textId="06A3F4C9" w:rsidR="00BF74B6" w:rsidRPr="00E135DC" w:rsidRDefault="00CF702C">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32</w:t>
        </w:r>
        <w:r w:rsidR="00BF74B6" w:rsidRPr="00E135DC">
          <w:rPr>
            <w:rFonts w:cs="Arial"/>
            <w:noProof/>
            <w:webHidden/>
            <w:sz w:val="19"/>
            <w:szCs w:val="19"/>
          </w:rPr>
          <w:fldChar w:fldCharType="end"/>
        </w:r>
      </w:hyperlink>
    </w:p>
    <w:p w14:paraId="2FCA8F9F" w14:textId="5AF2688F" w:rsidR="00BF74B6" w:rsidRPr="00E135DC" w:rsidRDefault="00CF702C">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33</w:t>
        </w:r>
        <w:r w:rsidR="00BF74B6" w:rsidRPr="00E135DC">
          <w:rPr>
            <w:rFonts w:cs="Arial"/>
            <w:noProof/>
            <w:webHidden/>
            <w:sz w:val="19"/>
            <w:szCs w:val="19"/>
          </w:rPr>
          <w:fldChar w:fldCharType="end"/>
        </w:r>
      </w:hyperlink>
    </w:p>
    <w:p w14:paraId="08F482A2" w14:textId="04590F03" w:rsidR="00BF74B6" w:rsidRPr="00E135DC" w:rsidRDefault="00CF702C">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56</w:t>
        </w:r>
        <w:r w:rsidR="00BF74B6" w:rsidRPr="00E135DC">
          <w:rPr>
            <w:rFonts w:cs="Arial"/>
            <w:noProof/>
            <w:webHidden/>
            <w:sz w:val="19"/>
            <w:szCs w:val="19"/>
          </w:rPr>
          <w:fldChar w:fldCharType="end"/>
        </w:r>
      </w:hyperlink>
    </w:p>
    <w:p w14:paraId="27443959" w14:textId="67A19B23" w:rsidR="00BF74B6" w:rsidRPr="00E135DC" w:rsidRDefault="00CF702C">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57</w:t>
        </w:r>
        <w:r w:rsidR="00BF74B6" w:rsidRPr="00E135DC">
          <w:rPr>
            <w:rFonts w:cs="Arial"/>
            <w:noProof/>
            <w:webHidden/>
            <w:sz w:val="19"/>
            <w:szCs w:val="19"/>
          </w:rPr>
          <w:fldChar w:fldCharType="end"/>
        </w:r>
      </w:hyperlink>
    </w:p>
    <w:p w14:paraId="7F58E385" w14:textId="3DC97EA2" w:rsidR="00BF74B6" w:rsidRPr="00E135DC" w:rsidRDefault="00CF702C">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65</w:t>
        </w:r>
        <w:r w:rsidR="00BF74B6" w:rsidRPr="00E135DC">
          <w:rPr>
            <w:rFonts w:cs="Arial"/>
            <w:noProof/>
            <w:webHidden/>
            <w:sz w:val="19"/>
            <w:szCs w:val="19"/>
          </w:rPr>
          <w:fldChar w:fldCharType="end"/>
        </w:r>
      </w:hyperlink>
    </w:p>
    <w:p w14:paraId="101D5D81" w14:textId="760BDC6C" w:rsidR="00BF74B6" w:rsidRPr="00E135DC" w:rsidRDefault="00CF702C">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80</w:t>
        </w:r>
        <w:r w:rsidR="00BF74B6" w:rsidRPr="00E135DC">
          <w:rPr>
            <w:rFonts w:cs="Arial"/>
            <w:noProof/>
            <w:webHidden/>
            <w:sz w:val="19"/>
            <w:szCs w:val="19"/>
          </w:rPr>
          <w:fldChar w:fldCharType="end"/>
        </w:r>
      </w:hyperlink>
    </w:p>
    <w:p w14:paraId="5198DED3" w14:textId="401417B1"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85</w:t>
        </w:r>
        <w:r w:rsidR="00BF74B6" w:rsidRPr="00E135DC">
          <w:rPr>
            <w:rFonts w:cs="Arial"/>
            <w:noProof/>
            <w:webHidden/>
            <w:sz w:val="19"/>
            <w:szCs w:val="19"/>
          </w:rPr>
          <w:fldChar w:fldCharType="end"/>
        </w:r>
      </w:hyperlink>
    </w:p>
    <w:p w14:paraId="70A930FF" w14:textId="5DDDAFE6"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1"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86</w:t>
        </w:r>
        <w:r w:rsidR="00BF74B6" w:rsidRPr="00E135DC">
          <w:rPr>
            <w:rFonts w:cs="Arial"/>
            <w:noProof/>
            <w:webHidden/>
            <w:sz w:val="19"/>
            <w:szCs w:val="19"/>
          </w:rPr>
          <w:fldChar w:fldCharType="end"/>
        </w:r>
      </w:hyperlink>
    </w:p>
    <w:p w14:paraId="25C99981" w14:textId="1CB1F927" w:rsidR="00BF74B6" w:rsidRPr="00E135DC" w:rsidRDefault="00CF702C">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86</w:t>
        </w:r>
        <w:r w:rsidR="00BF74B6" w:rsidRPr="00E135DC">
          <w:rPr>
            <w:rFonts w:cs="Arial"/>
            <w:noProof/>
            <w:webHidden/>
            <w:sz w:val="19"/>
            <w:szCs w:val="19"/>
          </w:rPr>
          <w:fldChar w:fldCharType="end"/>
        </w:r>
      </w:hyperlink>
    </w:p>
    <w:p w14:paraId="4212AEDF" w14:textId="72B0048A" w:rsidR="00BF74B6" w:rsidRPr="00E135DC" w:rsidRDefault="00CF702C">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88</w:t>
        </w:r>
        <w:r w:rsidR="00BF74B6" w:rsidRPr="00E135DC">
          <w:rPr>
            <w:rFonts w:cs="Arial"/>
            <w:noProof/>
            <w:webHidden/>
            <w:sz w:val="19"/>
            <w:szCs w:val="19"/>
          </w:rPr>
          <w:fldChar w:fldCharType="end"/>
        </w:r>
      </w:hyperlink>
    </w:p>
    <w:p w14:paraId="61CB8603" w14:textId="65AB04E3" w:rsidR="00BF74B6" w:rsidRPr="00E135DC" w:rsidRDefault="00CF702C">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88</w:t>
        </w:r>
        <w:r w:rsidR="00BF74B6" w:rsidRPr="00E135DC">
          <w:rPr>
            <w:rFonts w:cs="Arial"/>
            <w:noProof/>
            <w:webHidden/>
            <w:sz w:val="19"/>
            <w:szCs w:val="19"/>
          </w:rPr>
          <w:fldChar w:fldCharType="end"/>
        </w:r>
      </w:hyperlink>
    </w:p>
    <w:p w14:paraId="57E11B99" w14:textId="6CE761E3" w:rsidR="00BF74B6" w:rsidRPr="00E135DC" w:rsidRDefault="00CF702C">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89</w:t>
        </w:r>
        <w:r w:rsidR="00BF74B6" w:rsidRPr="00E135DC">
          <w:rPr>
            <w:rFonts w:cs="Arial"/>
            <w:noProof/>
            <w:webHidden/>
            <w:sz w:val="19"/>
            <w:szCs w:val="19"/>
          </w:rPr>
          <w:fldChar w:fldCharType="end"/>
        </w:r>
      </w:hyperlink>
    </w:p>
    <w:p w14:paraId="71EC95BE" w14:textId="03A3311D" w:rsidR="00BF74B6" w:rsidRPr="00E135DC" w:rsidRDefault="00CF702C">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94</w:t>
        </w:r>
        <w:r w:rsidR="00BF74B6" w:rsidRPr="00E135DC">
          <w:rPr>
            <w:rFonts w:cs="Arial"/>
            <w:noProof/>
            <w:webHidden/>
            <w:sz w:val="19"/>
            <w:szCs w:val="19"/>
          </w:rPr>
          <w:fldChar w:fldCharType="end"/>
        </w:r>
      </w:hyperlink>
    </w:p>
    <w:p w14:paraId="1C39A013" w14:textId="269FCB87" w:rsidR="00BF74B6" w:rsidRPr="00E135DC" w:rsidRDefault="00CF702C">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111</w:t>
        </w:r>
        <w:r w:rsidR="00BF74B6" w:rsidRPr="00E135DC">
          <w:rPr>
            <w:rFonts w:cs="Arial"/>
            <w:noProof/>
            <w:webHidden/>
            <w:sz w:val="19"/>
            <w:szCs w:val="19"/>
          </w:rPr>
          <w:fldChar w:fldCharType="end"/>
        </w:r>
      </w:hyperlink>
    </w:p>
    <w:p w14:paraId="69BEAABA" w14:textId="5B4FB10A" w:rsidR="00BF74B6" w:rsidRPr="00E135DC" w:rsidRDefault="00CF702C">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115</w:t>
        </w:r>
        <w:r w:rsidR="00BF74B6" w:rsidRPr="00E135DC">
          <w:rPr>
            <w:rFonts w:cs="Arial"/>
            <w:noProof/>
            <w:webHidden/>
            <w:sz w:val="19"/>
            <w:szCs w:val="19"/>
          </w:rPr>
          <w:fldChar w:fldCharType="end"/>
        </w:r>
      </w:hyperlink>
    </w:p>
    <w:p w14:paraId="52A899C1" w14:textId="1B47B2EA" w:rsidR="00BF74B6" w:rsidRPr="00E135DC" w:rsidRDefault="00CF702C">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122</w:t>
        </w:r>
        <w:r w:rsidR="00BF74B6" w:rsidRPr="00E135DC">
          <w:rPr>
            <w:rFonts w:cs="Arial"/>
            <w:noProof/>
            <w:webHidden/>
            <w:sz w:val="19"/>
            <w:szCs w:val="19"/>
          </w:rPr>
          <w:fldChar w:fldCharType="end"/>
        </w:r>
      </w:hyperlink>
    </w:p>
    <w:p w14:paraId="291F6871" w14:textId="28A76C2A" w:rsidR="00BF74B6" w:rsidRPr="00E135DC" w:rsidRDefault="00CF702C">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127</w:t>
        </w:r>
        <w:r w:rsidR="00BF74B6" w:rsidRPr="00E135DC">
          <w:rPr>
            <w:rFonts w:cs="Arial"/>
            <w:noProof/>
            <w:webHidden/>
            <w:sz w:val="19"/>
            <w:szCs w:val="19"/>
          </w:rPr>
          <w:fldChar w:fldCharType="end"/>
        </w:r>
      </w:hyperlink>
    </w:p>
    <w:p w14:paraId="34F67D09" w14:textId="39ED40BA"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133</w:t>
        </w:r>
        <w:r w:rsidR="00BF74B6" w:rsidRPr="00E135DC">
          <w:rPr>
            <w:rFonts w:cs="Arial"/>
            <w:noProof/>
            <w:webHidden/>
            <w:sz w:val="19"/>
            <w:szCs w:val="19"/>
          </w:rPr>
          <w:fldChar w:fldCharType="end"/>
        </w:r>
      </w:hyperlink>
    </w:p>
    <w:p w14:paraId="6F278EC5" w14:textId="5DD9059F"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134</w:t>
        </w:r>
        <w:r w:rsidR="00BF74B6" w:rsidRPr="00E135DC">
          <w:rPr>
            <w:rFonts w:cs="Arial"/>
            <w:noProof/>
            <w:webHidden/>
            <w:sz w:val="19"/>
            <w:szCs w:val="19"/>
          </w:rPr>
          <w:fldChar w:fldCharType="end"/>
        </w:r>
      </w:hyperlink>
    </w:p>
    <w:p w14:paraId="5B9D06DD" w14:textId="69B98DBC" w:rsidR="00BF74B6" w:rsidRPr="00E135DC" w:rsidRDefault="00CF702C">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136</w:t>
        </w:r>
        <w:r w:rsidR="00BF74B6" w:rsidRPr="00E135DC">
          <w:rPr>
            <w:rFonts w:cs="Arial"/>
            <w:noProof/>
            <w:webHidden/>
            <w:sz w:val="19"/>
            <w:szCs w:val="19"/>
          </w:rPr>
          <w:fldChar w:fldCharType="end"/>
        </w:r>
      </w:hyperlink>
    </w:p>
    <w:p w14:paraId="321D2A52" w14:textId="0E7F517F"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136</w:t>
        </w:r>
        <w:r w:rsidR="00BF74B6" w:rsidRPr="00E135DC">
          <w:rPr>
            <w:rFonts w:cs="Arial"/>
            <w:noProof/>
            <w:webHidden/>
            <w:sz w:val="19"/>
            <w:szCs w:val="19"/>
          </w:rPr>
          <w:fldChar w:fldCharType="end"/>
        </w:r>
      </w:hyperlink>
    </w:p>
    <w:p w14:paraId="23ED640E" w14:textId="456633B4" w:rsidR="00BF74B6" w:rsidRPr="00E135DC" w:rsidRDefault="00CF702C">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139</w:t>
        </w:r>
        <w:r w:rsidR="00BF74B6" w:rsidRPr="00E135DC">
          <w:rPr>
            <w:rFonts w:cs="Arial"/>
            <w:noProof/>
            <w:webHidden/>
            <w:sz w:val="19"/>
            <w:szCs w:val="19"/>
          </w:rPr>
          <w:fldChar w:fldCharType="end"/>
        </w:r>
      </w:hyperlink>
    </w:p>
    <w:p w14:paraId="652445E0" w14:textId="7CDA4D90" w:rsidR="00BF74B6" w:rsidRPr="00E135DC" w:rsidRDefault="00CF702C">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146</w:t>
        </w:r>
        <w:r w:rsidR="00BF74B6" w:rsidRPr="00E135DC">
          <w:rPr>
            <w:rFonts w:cs="Arial"/>
            <w:noProof/>
            <w:webHidden/>
            <w:sz w:val="19"/>
            <w:szCs w:val="19"/>
          </w:rPr>
          <w:fldChar w:fldCharType="end"/>
        </w:r>
      </w:hyperlink>
    </w:p>
    <w:p w14:paraId="3B998595" w14:textId="5DDE90F6" w:rsidR="00BF74B6" w:rsidRPr="00E135DC" w:rsidRDefault="00CF702C">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AA2316">
          <w:rPr>
            <w:rFonts w:cs="Arial"/>
            <w:noProof/>
            <w:webHidden/>
            <w:sz w:val="19"/>
            <w:szCs w:val="19"/>
          </w:rPr>
          <w:t>147</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31" w:name="_Toc440372853"/>
      <w:bookmarkStart w:id="32" w:name="_Toc440636364"/>
      <w:r w:rsidRPr="0073389C">
        <w:rPr>
          <w:rFonts w:ascii="Arial" w:hAnsi="Arial"/>
          <w:lang w:val="sk-SK"/>
        </w:rPr>
        <w:lastRenderedPageBreak/>
        <w:t>Úvod</w:t>
      </w:r>
      <w:bookmarkEnd w:id="30"/>
      <w:bookmarkEnd w:id="31"/>
      <w:bookmarkEnd w:id="32"/>
    </w:p>
    <w:p w14:paraId="7A55CDA3" w14:textId="77777777" w:rsidR="00AE5A8F" w:rsidRPr="0073389C" w:rsidRDefault="00AE5A8F" w:rsidP="009F56AB">
      <w:pPr>
        <w:pStyle w:val="Nadpis2"/>
        <w:spacing w:line="288" w:lineRule="auto"/>
        <w:jc w:val="both"/>
        <w:rPr>
          <w:lang w:val="sk-SK"/>
        </w:rPr>
      </w:pPr>
      <w:bookmarkStart w:id="33" w:name="_Toc410907844"/>
      <w:r w:rsidRPr="0073389C">
        <w:rPr>
          <w:lang w:val="sk-SK"/>
        </w:rPr>
        <w:t xml:space="preserve"> </w:t>
      </w:r>
      <w:bookmarkStart w:id="34" w:name="_Toc440372854"/>
      <w:bookmarkStart w:id="3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3"/>
      <w:r w:rsidR="00A028FD" w:rsidRPr="0073389C">
        <w:rPr>
          <w:lang w:val="sk-SK"/>
        </w:rPr>
        <w:t xml:space="preserve"> pre p</w:t>
      </w:r>
      <w:r w:rsidR="001917F5" w:rsidRPr="0073389C">
        <w:rPr>
          <w:lang w:val="sk-SK"/>
        </w:rPr>
        <w:t>rijímateľa</w:t>
      </w:r>
      <w:bookmarkEnd w:id="34"/>
      <w:bookmarkEnd w:id="3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7FCE761"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861C4B" w:rsidRPr="000251E7">
          <w:rPr>
            <w:rStyle w:val="Hypertextovprepojenie"/>
            <w:rFonts w:cs="Arial"/>
            <w:szCs w:val="19"/>
            <w:lang w:val="sk-SK"/>
          </w:rPr>
          <w:t>www.opevs.eu</w:t>
        </w:r>
      </w:hyperlink>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36" w:name="_Toc410907845"/>
      <w:bookmarkStart w:id="37" w:name="_Toc440372855"/>
      <w:bookmarkStart w:id="38" w:name="_Toc440636366"/>
      <w:r w:rsidRPr="0073389C">
        <w:rPr>
          <w:lang w:val="sk-SK"/>
        </w:rPr>
        <w:t>Cieľ príručky pre prijímateľa</w:t>
      </w:r>
      <w:bookmarkEnd w:id="36"/>
      <w:bookmarkEnd w:id="37"/>
      <w:bookmarkEnd w:id="3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39" w:name="_Toc410907846"/>
      <w:bookmarkStart w:id="40" w:name="_Toc440372856"/>
      <w:bookmarkStart w:id="41" w:name="_Toc440636367"/>
      <w:r w:rsidRPr="0073389C">
        <w:rPr>
          <w:lang w:val="sk-SK"/>
        </w:rPr>
        <w:t>Definícia pojmov</w:t>
      </w:r>
      <w:bookmarkEnd w:id="39"/>
      <w:bookmarkEnd w:id="40"/>
      <w:bookmarkEnd w:id="4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w:t>
      </w:r>
      <w:r w:rsidRPr="0073389C">
        <w:rPr>
          <w:rFonts w:cs="Arial"/>
          <w:szCs w:val="19"/>
          <w:lang w:val="sk-SK"/>
        </w:rPr>
        <w:lastRenderedPageBreak/>
        <w:t>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4F3286DF" w:rsidR="00AE5A8F" w:rsidRPr="0073389C" w:rsidRDefault="00EF4D5E" w:rsidP="007B5322">
      <w:pPr>
        <w:pStyle w:val="Bulletslevel1"/>
        <w:spacing w:after="120" w:line="288" w:lineRule="auto"/>
        <w:ind w:left="568" w:hanging="284"/>
        <w:jc w:val="both"/>
        <w:rPr>
          <w:rFonts w:cs="Arial"/>
          <w:szCs w:val="19"/>
          <w:lang w:val="sk-SK"/>
        </w:rPr>
      </w:pPr>
      <w:r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3FE0CC2F" w14:textId="5843E8B7" w:rsidR="00E56E69" w:rsidRPr="0099542E"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 xml:space="preserve">súkromná alebo verejná právnická osoba, v prípade Európskeho námorného a rybárskeho fondu aj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7" w14:textId="22F526EB" w:rsidR="00AE5A8F" w:rsidRPr="0073389C" w:rsidRDefault="00AE5A8F" w:rsidP="0099542E">
      <w:pPr>
        <w:pStyle w:val="Bulletslevel1"/>
        <w:numPr>
          <w:ilvl w:val="0"/>
          <w:numId w:val="0"/>
        </w:numPr>
        <w:spacing w:after="120" w:line="288" w:lineRule="auto"/>
        <w:ind w:left="568"/>
        <w:jc w:val="both"/>
        <w:rPr>
          <w:rFonts w:cs="Arial"/>
          <w:szCs w:val="19"/>
          <w:lang w:val="sk-SK"/>
        </w:rPr>
      </w:pP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w:t>
      </w:r>
      <w:r w:rsidRPr="0073389C">
        <w:rPr>
          <w:lang w:val="sk-SK"/>
        </w:rPr>
        <w:lastRenderedPageBreak/>
        <w:t xml:space="preserve">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6"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w:t>
      </w:r>
      <w:r w:rsidR="00CC633A">
        <w:rPr>
          <w:lang w:val="sk-SK"/>
        </w:rPr>
        <w:lastRenderedPageBreak/>
        <w:t>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lastRenderedPageBreak/>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42" w:name="_Toc410907847"/>
      <w:bookmarkStart w:id="43" w:name="_Toc440372857"/>
      <w:bookmarkStart w:id="44" w:name="_Toc440636368"/>
      <w:r>
        <w:rPr>
          <w:lang w:val="sk-SK"/>
        </w:rPr>
        <w:lastRenderedPageBreak/>
        <w:t>Použité s</w:t>
      </w:r>
      <w:r w:rsidR="00AE5A8F" w:rsidRPr="0073389C">
        <w:rPr>
          <w:lang w:val="sk-SK"/>
        </w:rPr>
        <w:t>kratky</w:t>
      </w:r>
      <w:bookmarkEnd w:id="42"/>
      <w:bookmarkEnd w:id="43"/>
      <w:bookmarkEnd w:id="44"/>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45" w:name="_Toc440372858"/>
      <w:bookmarkStart w:id="46" w:name="_Toc440636369"/>
      <w:r w:rsidRPr="0073389C">
        <w:rPr>
          <w:lang w:val="sk-SK"/>
        </w:rPr>
        <w:lastRenderedPageBreak/>
        <w:t>Legislatíva</w:t>
      </w:r>
      <w:bookmarkEnd w:id="45"/>
      <w:bookmarkEnd w:id="4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47" w:name="_Toc410907848"/>
      <w:bookmarkStart w:id="48" w:name="_Toc440372859"/>
      <w:bookmarkStart w:id="49" w:name="_Toc440636370"/>
      <w:r w:rsidRPr="0073389C">
        <w:rPr>
          <w:rFonts w:ascii="Arial" w:hAnsi="Arial"/>
          <w:lang w:val="sk-SK"/>
        </w:rPr>
        <w:lastRenderedPageBreak/>
        <w:t>Realizácia projektov</w:t>
      </w:r>
      <w:bookmarkEnd w:id="47"/>
      <w:bookmarkEnd w:id="48"/>
      <w:bookmarkEnd w:id="49"/>
    </w:p>
    <w:p w14:paraId="7A55CE40" w14:textId="77777777" w:rsidR="00AE5A8F" w:rsidRPr="0073389C" w:rsidRDefault="00AE5A8F" w:rsidP="009F56AB">
      <w:pPr>
        <w:pStyle w:val="Nadpis2"/>
        <w:spacing w:line="288" w:lineRule="auto"/>
        <w:rPr>
          <w:lang w:val="sk-SK"/>
        </w:rPr>
      </w:pPr>
      <w:bookmarkStart w:id="50" w:name="_Toc410907849"/>
      <w:bookmarkStart w:id="51" w:name="_Toc440372860"/>
      <w:bookmarkStart w:id="52" w:name="_Toc440636371"/>
      <w:r w:rsidRPr="0073389C">
        <w:rPr>
          <w:lang w:val="sk-SK"/>
        </w:rPr>
        <w:t>Všeobecné informácie k realizácii projektov</w:t>
      </w:r>
      <w:bookmarkEnd w:id="50"/>
      <w:bookmarkEnd w:id="51"/>
      <w:bookmarkEnd w:id="5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53" w:name="_Toc410907850"/>
      <w:bookmarkStart w:id="54" w:name="_Toc440372861"/>
      <w:bookmarkStart w:id="55" w:name="_Toc440636372"/>
      <w:r w:rsidRPr="0073389C">
        <w:rPr>
          <w:lang w:val="sk-SK"/>
        </w:rPr>
        <w:t>Všeobecné informácie</w:t>
      </w:r>
      <w:bookmarkEnd w:id="53"/>
      <w:bookmarkEnd w:id="54"/>
      <w:bookmarkEnd w:id="55"/>
      <w:r w:rsidRPr="0073389C">
        <w:rPr>
          <w:lang w:val="sk-SK"/>
        </w:rPr>
        <w:t xml:space="preserve"> </w:t>
      </w:r>
    </w:p>
    <w:p w14:paraId="7A55CE42" w14:textId="437A6F56" w:rsidR="00AE5A8F" w:rsidRDefault="00AE5A8F" w:rsidP="007B5322">
      <w:pPr>
        <w:pStyle w:val="BodyText1"/>
        <w:spacing w:before="120" w:after="120" w:line="288" w:lineRule="auto"/>
        <w:jc w:val="both"/>
        <w:rPr>
          <w:ins w:id="56" w:author="Auto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444B6CF5" w:rsidR="00436CEA" w:rsidRPr="0073389C" w:rsidRDefault="00436CEA" w:rsidP="007B5322">
      <w:pPr>
        <w:pStyle w:val="BodyText1"/>
        <w:spacing w:before="120" w:after="120" w:line="288" w:lineRule="auto"/>
        <w:jc w:val="both"/>
        <w:rPr>
          <w:rFonts w:cs="Arial"/>
          <w:szCs w:val="19"/>
          <w:lang w:val="sk-SK"/>
        </w:rPr>
      </w:pPr>
      <w:ins w:id="57" w:author="Auto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ins>
      <w:ins w:id="58" w:author="Milan Matovič" w:date="2018-06-12T10:38:00Z">
        <w:r w:rsidR="00C05C51" w:rsidRPr="00C05C51">
          <w:rPr>
            <w:lang w:val="sk-SK"/>
          </w:rPr>
          <w:t xml:space="preserve">implementovaných  v  režime  zjednodušeného vykazovania  výdavkov </w:t>
        </w:r>
      </w:ins>
      <w:ins w:id="59" w:author="Auto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ins>
      <w:ins w:id="60" w:author="Milan Matovič" w:date="2018-06-12T09:52:00Z">
        <w:r w:rsidR="00DF7500">
          <w:rPr>
            <w:lang w:val="sk-SK"/>
          </w:rPr>
          <w:t>e</w:t>
        </w:r>
      </w:ins>
      <w:ins w:id="61" w:author="Autor">
        <w:del w:id="62" w:author="Milan Matovič" w:date="2018-06-12T09:52:00Z">
          <w:r w:rsidR="00846ECE" w:rsidDel="00DF7500">
            <w:rPr>
              <w:lang w:val="sk-SK"/>
            </w:rPr>
            <w:delText>a</w:delText>
          </w:r>
        </w:del>
        <w:r w:rsidR="00846ECE">
          <w:rPr>
            <w:lang w:val="sk-SK"/>
          </w:rPr>
          <w:t xml:space="preserve"> projektu (Realizáci</w:t>
        </w:r>
      </w:ins>
      <w:ins w:id="63" w:author="Milan Matovič" w:date="2018-06-12T09:52:00Z">
        <w:r w:rsidR="00DF7500">
          <w:rPr>
            <w:lang w:val="sk-SK"/>
          </w:rPr>
          <w:t>e</w:t>
        </w:r>
      </w:ins>
      <w:ins w:id="64" w:author="Autor">
        <w:del w:id="65" w:author="Milan Matovič" w:date="2018-06-12T09:52:00Z">
          <w:r w:rsidR="00846ECE" w:rsidDel="00DF7500">
            <w:rPr>
              <w:lang w:val="sk-SK"/>
            </w:rPr>
            <w:delText>a</w:delText>
          </w:r>
        </w:del>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ins>
      <w:ins w:id="66" w:author="Milan Matovič" w:date="2018-06-12T10:42:00Z">
        <w:r w:rsidR="00C05C51">
          <w:rPr>
            <w:lang w:val="sk-SK"/>
          </w:rPr>
          <w:t>zrealizovať všetky aktivity projektu</w:t>
        </w:r>
      </w:ins>
      <w:ins w:id="67" w:author="Autor">
        <w:r w:rsidR="00FA09D2">
          <w:rPr>
            <w:lang w:val="sk-SK"/>
          </w:rPr>
          <w:t xml:space="preserve"> do 3 mesiacov od ukončenia Realizácie hlavných aktivít projektu</w:t>
        </w:r>
        <w:r w:rsidR="00A91B33">
          <w:rPr>
            <w:lang w:val="sk-SK"/>
          </w:rPr>
          <w:t>, preto žiadateľovi odporúčame naplánovať realizáciu hlavn</w:t>
        </w:r>
      </w:ins>
      <w:ins w:id="68" w:author="Milan Matovič" w:date="2018-06-12T10:45:00Z">
        <w:r w:rsidR="000A7909">
          <w:rPr>
            <w:lang w:val="sk-SK"/>
          </w:rPr>
          <w:t>ých</w:t>
        </w:r>
      </w:ins>
      <w:ins w:id="69" w:author="Autor">
        <w:r w:rsidR="00A91B33">
          <w:rPr>
            <w:lang w:val="sk-SK"/>
          </w:rPr>
          <w:t xml:space="preserve"> aktiv</w:t>
        </w:r>
      </w:ins>
      <w:ins w:id="70" w:author="Milan Matovič" w:date="2018-06-12T10:45:00Z">
        <w:r w:rsidR="000A7909">
          <w:rPr>
            <w:lang w:val="sk-SK"/>
          </w:rPr>
          <w:t>ít</w:t>
        </w:r>
      </w:ins>
      <w:ins w:id="71" w:author="Autor">
        <w:r w:rsidR="00A91B33">
          <w:rPr>
            <w:lang w:val="sk-SK"/>
          </w:rPr>
          <w:t xml:space="preserve"> tak, aby pred </w:t>
        </w:r>
      </w:ins>
      <w:ins w:id="72" w:author="Milan Matovič" w:date="2018-06-12T10:45:00Z">
        <w:r w:rsidR="000A7909">
          <w:rPr>
            <w:lang w:val="sk-SK"/>
          </w:rPr>
          <w:t>ich</w:t>
        </w:r>
      </w:ins>
      <w:ins w:id="73" w:author="Autor">
        <w:r w:rsidR="00A91B33">
          <w:rPr>
            <w:lang w:val="sk-SK"/>
          </w:rPr>
          <w:t xml:space="preserve"> ukončením zrealizoval všetky podporné a  administratívne aktivity, vrátane predloženia záverečnej ŽoP</w:t>
        </w:r>
      </w:ins>
      <w:ins w:id="74" w:author="Milan Matovič" w:date="2018-06-12T10:45:00Z">
        <w:r w:rsidR="000A7909">
          <w:rPr>
            <w:lang w:val="sk-SK"/>
          </w:rPr>
          <w:t>.</w:t>
        </w:r>
      </w:ins>
      <w:ins w:id="75" w:author="Autor">
        <w:del w:id="76" w:author="Milan Matovič" w:date="2018-06-12T10:45:00Z">
          <w:r w:rsidR="00846ECE" w:rsidDel="000A7909">
            <w:rPr>
              <w:lang w:val="sk-SK"/>
            </w:rPr>
            <w:delText xml:space="preserve"> </w:delText>
          </w:r>
        </w:del>
        <w:r w:rsidR="00846ECE">
          <w:rPr>
            <w:lang w:val="sk-SK"/>
          </w:rPr>
          <w:t xml:space="preserve"> </w:t>
        </w:r>
      </w:ins>
    </w:p>
    <w:p w14:paraId="7A55CE43" w14:textId="60B9657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7"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77" w:name="_Toc410907851"/>
      <w:bookmarkStart w:id="78" w:name="_Toc440372862"/>
      <w:bookmarkStart w:id="79" w:name="_Toc440636373"/>
      <w:r w:rsidRPr="0073389C">
        <w:rPr>
          <w:lang w:val="sk-SK"/>
        </w:rPr>
        <w:t>Na čo nezabudnúť po podpise zmluvy</w:t>
      </w:r>
      <w:bookmarkEnd w:id="77"/>
      <w:bookmarkEnd w:id="78"/>
      <w:bookmarkEnd w:id="79"/>
    </w:p>
    <w:p w14:paraId="7A55CE47" w14:textId="4763B121"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lastRenderedPageBreak/>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3C8D4127"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6C89E098" w:rsidR="003A5868" w:rsidRPr="0073389C" w:rsidRDefault="00FE5983" w:rsidP="007B5322">
      <w:pPr>
        <w:spacing w:before="120" w:after="120" w:line="288" w:lineRule="auto"/>
        <w:jc w:val="both"/>
      </w:pPr>
      <w:del w:id="80" w:author="Autor">
        <w:r w:rsidRPr="0073389C" w:rsidDel="00911D75">
          <w:rPr>
            <w:b/>
          </w:rPr>
          <w:delText>Hlásenie o </w:delText>
        </w:r>
      </w:del>
      <w:ins w:id="81" w:author="Autor">
        <w:r w:rsidR="00911D75">
          <w:rPr>
            <w:b/>
          </w:rPr>
          <w:t>Z</w:t>
        </w:r>
      </w:ins>
      <w:del w:id="82" w:author="Autor">
        <w:r w:rsidRPr="0073389C" w:rsidDel="00911D75">
          <w:rPr>
            <w:b/>
          </w:rPr>
          <w:delText>z</w:delText>
        </w:r>
      </w:del>
      <w:r w:rsidRPr="0073389C">
        <w:rPr>
          <w:b/>
        </w:rPr>
        <w:t>ačat</w:t>
      </w:r>
      <w:del w:id="83" w:author="Autor">
        <w:r w:rsidRPr="0073389C" w:rsidDel="00911D75">
          <w:rPr>
            <w:b/>
          </w:rPr>
          <w:delText>í</w:delText>
        </w:r>
      </w:del>
      <w:ins w:id="84" w:author="Autor">
        <w:r w:rsidR="00911D75">
          <w:rPr>
            <w:b/>
          </w:rPr>
          <w:t>ie</w:t>
        </w:r>
      </w:ins>
      <w:r w:rsidRPr="0073389C">
        <w:rPr>
          <w:b/>
        </w:rPr>
        <w:t xml:space="preserve"> realizácie hlavných aktivít </w:t>
      </w:r>
      <w:r w:rsidR="00E55ACE" w:rsidRPr="0073389C">
        <w:rPr>
          <w:b/>
        </w:rPr>
        <w:t>projektu</w:t>
      </w:r>
      <w:del w:id="85" w:author="Milan Matovič" w:date="2018-06-12T09:55:00Z">
        <w:r w:rsidR="00587015">
          <w:rPr>
            <w:rStyle w:val="Odkaznapoznmkupodiarou"/>
            <w:b/>
          </w:rPr>
          <w:footnoteReference w:id="5"/>
        </w:r>
      </w:del>
      <w:r w:rsidR="00E55ACE" w:rsidRPr="0073389C">
        <w:t xml:space="preserve"> </w:t>
      </w:r>
      <w:del w:id="88" w:author="Milan Matovič" w:date="2018-06-12T09:57:00Z">
        <w:r w:rsidR="00C84649" w:rsidRPr="0073389C">
          <w:delText>(</w:delText>
        </w:r>
        <w:r w:rsidR="00F73363" w:rsidRPr="0073389C">
          <w:delText>príloha č.</w:delText>
        </w:r>
        <w:r w:rsidR="008D673E" w:rsidRPr="0073389C">
          <w:delText xml:space="preserve"> 1</w:delText>
        </w:r>
        <w:r w:rsidR="00C84649" w:rsidRPr="0073389C">
          <w:delText>)</w:delText>
        </w:r>
      </w:del>
      <w:r w:rsidR="00C84649" w:rsidRPr="0073389C">
        <w:t xml:space="preserve"> </w:t>
      </w:r>
      <w:r w:rsidR="00CC3BA3" w:rsidRPr="0073389C">
        <w:t xml:space="preserve">je </w:t>
      </w:r>
      <w:ins w:id="89" w:author="Autor">
        <w:r w:rsidR="00911D75" w:rsidRPr="0073389C">
          <w:t xml:space="preserve">prijímateľ povinný zaslať poskytovateľovi </w:t>
        </w:r>
      </w:ins>
      <w:del w:id="90" w:author="Autor">
        <w:r w:rsidR="00E55ACE" w:rsidRPr="0073389C" w:rsidDel="00911D75">
          <w:delText xml:space="preserve">prijímateľ </w:delText>
        </w:r>
      </w:del>
      <w:ins w:id="91" w:author="Autor">
        <w:r w:rsidR="0053177B">
          <w:t xml:space="preserve">prostredníctvom </w:t>
        </w:r>
        <w:r w:rsidR="00911D75">
          <w:t xml:space="preserve">Hlásenia o realizácii aktivít projektu </w:t>
        </w:r>
      </w:ins>
      <w:ins w:id="92" w:author="Milan Matovič" w:date="2018-06-12T09:57:00Z">
        <w:r w:rsidR="00DF7500" w:rsidRPr="0073389C">
          <w:t>(príloha č. 1)</w:t>
        </w:r>
        <w:r w:rsidR="00DF7500">
          <w:t xml:space="preserve"> </w:t>
        </w:r>
      </w:ins>
      <w:ins w:id="93" w:author="Autor">
        <w:r w:rsidR="00911D75">
          <w:t xml:space="preserve">v </w:t>
        </w:r>
        <w:r w:rsidR="0053177B">
          <w:t xml:space="preserve">ITMS2014+ </w:t>
        </w:r>
        <w:r w:rsidR="00911D75">
          <w:t xml:space="preserve"> </w:t>
        </w:r>
      </w:ins>
      <w:del w:id="94" w:author="Autor">
        <w:r w:rsidR="00CC3BA3" w:rsidRPr="0073389C" w:rsidDel="00911D75">
          <w:delText xml:space="preserve">povinný </w:delText>
        </w:r>
        <w:r w:rsidR="00AE5A8F" w:rsidRPr="0073389C" w:rsidDel="00911D75">
          <w:delText xml:space="preserve">zaslať poskytovateľovi </w:delText>
        </w:r>
      </w:del>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ins w:id="95" w:author="Autor">
        <w:r w:rsidR="00911D75">
          <w:t xml:space="preserve"> </w:t>
        </w:r>
        <w:r w:rsidR="00911D75" w:rsidRPr="0073389C">
          <w:t xml:space="preserve">zaslať poskytovateľovi </w:t>
        </w:r>
        <w:r w:rsidR="00911D75">
          <w:t>prostredníctvom Hlásenia o realizácii aktivít projektu v ITMS2014+</w:t>
        </w:r>
      </w:ins>
      <w:r w:rsidR="00CC3BA3" w:rsidRPr="0073389C">
        <w:t xml:space="preserve"> </w:t>
      </w:r>
      <w:ins w:id="96" w:author="Autor">
        <w:del w:id="97" w:author="Milan Matovič" w:date="2018-06-12T09:59:00Z">
          <w:r w:rsidR="0053177B">
            <w:delText xml:space="preserve">prostredníctvom </w:delText>
          </w:r>
        </w:del>
        <w:r w:rsidR="0053177B">
          <w:t xml:space="preserve">ITMS2014+ </w:t>
        </w:r>
      </w:ins>
      <w:del w:id="98" w:author="Autor">
        <w:r w:rsidR="00CC3BA3" w:rsidRPr="0073389C" w:rsidDel="00911D75">
          <w:delText xml:space="preserve">zaslať </w:delText>
        </w:r>
        <w:r w:rsidR="00E55ACE" w:rsidRPr="0073389C" w:rsidDel="00911D75">
          <w:delText xml:space="preserve">poskytovateľovi </w:delText>
        </w:r>
      </w:del>
      <w:del w:id="99" w:author="Milan Matovič" w:date="2018-06-12T09:58:00Z">
        <w:r w:rsidR="00E55ACE" w:rsidRPr="0073389C">
          <w:delText>hlásenie</w:delText>
        </w:r>
      </w:del>
      <w:ins w:id="100" w:author="Milan Matovič" w:date="2018-06-12T09:58:00Z">
        <w:r w:rsidR="00DF7500">
          <w:t>informáciu</w:t>
        </w:r>
      </w:ins>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lastRenderedPageBreak/>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2857FFE8"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hyperlink r:id="rId18" w:history="1">
        <w:r w:rsidR="003E2E6B" w:rsidRPr="0073389C">
          <w:rPr>
            <w:rStyle w:val="Hypertextovprepojenie"/>
          </w:rPr>
          <w:t>http://www.opevs.eu</w:t>
        </w:r>
      </w:hyperlink>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101" w:name="_Toc410907852"/>
      <w:bookmarkStart w:id="102" w:name="_Toc440372863"/>
      <w:bookmarkStart w:id="103" w:name="_Toc440636374"/>
      <w:r w:rsidRPr="0073389C">
        <w:rPr>
          <w:lang w:val="sk-SK"/>
        </w:rPr>
        <w:t>Monitorovanie projektu</w:t>
      </w:r>
      <w:bookmarkEnd w:id="101"/>
      <w:bookmarkEnd w:id="102"/>
      <w:bookmarkEnd w:id="103"/>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311DE1A1" w:rsidR="00355CD9" w:rsidRPr="0073389C" w:rsidRDefault="00355CD9" w:rsidP="00AE0D10">
      <w:pPr>
        <w:spacing w:before="120" w:after="120" w:line="288" w:lineRule="auto"/>
        <w:jc w:val="both"/>
      </w:pPr>
      <w:r w:rsidRPr="0073389C">
        <w:t xml:space="preserve">Prijímateľ predkladá monitorovacie správy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w:t>
      </w:r>
      <w:r w:rsidRPr="0073389C">
        <w:rPr>
          <w:szCs w:val="19"/>
          <w:lang w:val="sk-SK"/>
        </w:rPr>
        <w:lastRenderedPageBreak/>
        <w:t xml:space="preserve">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213BBC1A" w:rsidR="00B67CE8" w:rsidRPr="00C23F4C" w:rsidRDefault="00E50FF1" w:rsidP="00B67CE8">
      <w:pPr>
        <w:pStyle w:val="Default"/>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7"/>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8"/>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9"/>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B67CE8">
      <w:pPr>
        <w:spacing w:before="120" w:after="120"/>
        <w:jc w:val="both"/>
        <w:rPr>
          <w:rFonts w:cs="Arial"/>
          <w:color w:val="000000"/>
          <w:szCs w:val="19"/>
        </w:rPr>
      </w:pPr>
      <w:r w:rsidRPr="00C23F4C">
        <w:rPr>
          <w:rFonts w:cs="Arial"/>
          <w:color w:val="000000"/>
          <w:szCs w:val="19"/>
        </w:rPr>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5122B5">
      <w:pPr>
        <w:spacing w:before="120" w:after="120"/>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lastRenderedPageBreak/>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2D7FFBF0" w14:textId="77777777" w:rsidR="00FD7E98" w:rsidRPr="0054520F" w:rsidRDefault="00FD7E98" w:rsidP="00FD7E98">
      <w:pPr>
        <w:pStyle w:val="Default"/>
        <w:jc w:val="both"/>
        <w:rPr>
          <w:rFonts w:ascii="Arial" w:hAnsi="Arial" w:cs="Arial"/>
          <w:color w:val="auto"/>
          <w:sz w:val="19"/>
          <w:szCs w:val="19"/>
          <w:lang w:val="sk-SK"/>
        </w:rPr>
      </w:pP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ins w:id="105" w:author="Autor">
        <w:r w:rsidR="00EA330D">
          <w:rPr>
            <w:rStyle w:val="Odkaznapoznmkupodiarou"/>
            <w:szCs w:val="19"/>
            <w:lang w:val="sk-SK"/>
          </w:rPr>
          <w:footnoteReference w:id="10"/>
        </w:r>
      </w:ins>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27405B">
      <w:pPr>
        <w:pStyle w:val="Bulletslevel1"/>
        <w:numPr>
          <w:ilvl w:val="1"/>
          <w:numId w:val="78"/>
        </w:numPr>
        <w:rPr>
          <w:lang w:val="sk-SK"/>
        </w:rPr>
      </w:pPr>
      <w:r w:rsidRPr="0073389C">
        <w:rPr>
          <w:lang w:val="sk-SK"/>
        </w:rPr>
        <w:lastRenderedPageBreak/>
        <w:t xml:space="preserve">aktuálne hodnoty ukazovateľov; </w:t>
      </w:r>
    </w:p>
    <w:p w14:paraId="7A55CE78" w14:textId="77777777"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6BCD96AB" w14:textId="1A8C8B0B"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r w:rsidR="00303F2B">
        <w:rPr>
          <w:rFonts w:ascii="Arial" w:hAnsi="Arial"/>
          <w:color w:val="auto"/>
          <w:sz w:val="19"/>
          <w:lang w:val="sk-SK"/>
        </w:rPr>
        <w:t xml:space="preserve"> </w:t>
      </w: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791D5C18" w14:textId="77777777" w:rsidR="000711BA" w:rsidRDefault="00F651CD" w:rsidP="000711BA">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r w:rsidR="000711BA" w:rsidRPr="000711BA">
        <w:rPr>
          <w:rFonts w:ascii="Arial" w:hAnsi="Arial"/>
          <w:color w:val="auto"/>
          <w:sz w:val="19"/>
          <w:lang w:val="sk-SK"/>
        </w:rPr>
        <w:t xml:space="preserve"> </w:t>
      </w:r>
    </w:p>
    <w:p w14:paraId="3658819C" w14:textId="1CBEEE0E" w:rsidR="00F651CD" w:rsidRDefault="000711BA" w:rsidP="00F651CD">
      <w:pPr>
        <w:pStyle w:val="Default"/>
        <w:jc w:val="both"/>
        <w:rPr>
          <w:rFonts w:ascii="Arial" w:hAnsi="Arial"/>
          <w:color w:val="auto"/>
          <w:sz w:val="19"/>
          <w:lang w:val="sk-SK"/>
        </w:rPr>
      </w:pPr>
      <w:r>
        <w:rPr>
          <w:rFonts w:ascii="Arial" w:hAnsi="Arial"/>
          <w:color w:val="auto"/>
          <w:sz w:val="19"/>
          <w:lang w:val="sk-SK"/>
        </w:rPr>
        <w:t xml:space="preserve">Nižšie uvedené postupy a príklady spôsobu výpočtu slúžia  na základné vymedzenie sumy NFP, ktorú môže RO pre OP EVS požadovať od prijímateľa vrátiť v zmysle čl. 10, ods.1 písmeno j) </w:t>
      </w:r>
      <w:r w:rsidR="00460926">
        <w:rPr>
          <w:rFonts w:ascii="Arial" w:hAnsi="Arial"/>
          <w:color w:val="auto"/>
          <w:sz w:val="19"/>
          <w:lang w:val="sk-SK"/>
        </w:rPr>
        <w:t xml:space="preserve">VZP </w:t>
      </w:r>
      <w:r>
        <w:rPr>
          <w:rFonts w:ascii="Arial" w:hAnsi="Arial"/>
          <w:color w:val="auto"/>
          <w:sz w:val="19"/>
          <w:lang w:val="sk-SK"/>
        </w:rPr>
        <w:t>Zmluvy o NFP.</w:t>
      </w:r>
      <w:r w:rsidR="00A7336C">
        <w:rPr>
          <w:rFonts w:ascii="Arial" w:hAnsi="Arial"/>
          <w:color w:val="auto"/>
          <w:sz w:val="19"/>
          <w:lang w:val="sk-SK"/>
        </w:rPr>
        <w:br/>
      </w: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11"/>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52D1C9C2"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lastRenderedPageBreak/>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107" w:name="_Toc440372864"/>
      <w:bookmarkStart w:id="108"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107"/>
      <w:bookmarkEnd w:id="108"/>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109" w:name="_Toc440372865"/>
      <w:bookmarkStart w:id="110" w:name="_Toc440636376"/>
      <w:r w:rsidRPr="0073389C">
        <w:rPr>
          <w:lang w:val="sk-SK"/>
        </w:rPr>
        <w:t>Charakter zmien a spôsob posudzovania zmien</w:t>
      </w:r>
      <w:bookmarkEnd w:id="109"/>
      <w:bookmarkEnd w:id="110"/>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lastRenderedPageBreak/>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2445138E"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xml:space="preserve">, inak sa jedná podstatné porušenie Zmluvy o NFP s možným následkom odstúpenia od zmluvy s vrátením NFP, resp. časti NFP </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111" w:name="_Toc410907854"/>
      <w:bookmarkStart w:id="112" w:name="_Toc440372866"/>
      <w:bookmarkStart w:id="113" w:name="_Toc440636377"/>
      <w:r w:rsidRPr="0073389C">
        <w:rPr>
          <w:lang w:val="sk-SK"/>
        </w:rPr>
        <w:t>Administrácia zmenového konania</w:t>
      </w:r>
      <w:bookmarkEnd w:id="111"/>
      <w:bookmarkEnd w:id="112"/>
      <w:bookmarkEnd w:id="113"/>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lastRenderedPageBreak/>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769C7B40"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lastRenderedPageBreak/>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114" w:name="_Toc410031665"/>
      <w:bookmarkStart w:id="115"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7398038E"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7A55CEBD" w14:textId="03FA16B1" w:rsidR="00563905" w:rsidRDefault="00563905" w:rsidP="009B5B97">
      <w:pPr>
        <w:autoSpaceDE w:val="0"/>
        <w:autoSpaceDN w:val="0"/>
        <w:adjustRightInd w:val="0"/>
        <w:spacing w:before="120" w:after="120" w:line="288" w:lineRule="auto"/>
        <w:jc w:val="both"/>
      </w:pP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116" w:name="_Toc440372867"/>
      <w:bookmarkStart w:id="117" w:name="_Toc440636378"/>
      <w:r w:rsidRPr="0073389C">
        <w:rPr>
          <w:lang w:val="sk-SK"/>
        </w:rPr>
        <w:t>Ukončenie zmluvného vzťahu</w:t>
      </w:r>
      <w:bookmarkEnd w:id="114"/>
      <w:bookmarkEnd w:id="115"/>
      <w:bookmarkEnd w:id="116"/>
      <w:bookmarkEnd w:id="117"/>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118" w:name="_Toc410907856"/>
      <w:bookmarkStart w:id="119" w:name="_Toc440372868"/>
      <w:bookmarkStart w:id="120" w:name="_Toc440636379"/>
      <w:r w:rsidRPr="0073389C">
        <w:rPr>
          <w:lang w:val="sk-SK"/>
        </w:rPr>
        <w:t>Finančné riadenie</w:t>
      </w:r>
      <w:bookmarkEnd w:id="118"/>
      <w:bookmarkEnd w:id="119"/>
      <w:bookmarkEnd w:id="120"/>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121" w:name="_Toc410907857"/>
      <w:bookmarkStart w:id="122" w:name="_Toc440372869"/>
      <w:bookmarkStart w:id="123" w:name="_Toc440636380"/>
      <w:r w:rsidRPr="0073389C">
        <w:rPr>
          <w:lang w:val="sk-SK"/>
        </w:rPr>
        <w:t>Vedenie účtovníct</w:t>
      </w:r>
      <w:r w:rsidR="004A616F" w:rsidRPr="0073389C">
        <w:rPr>
          <w:lang w:val="sk-SK"/>
        </w:rPr>
        <w:t>va</w:t>
      </w:r>
      <w:bookmarkEnd w:id="121"/>
      <w:bookmarkEnd w:id="122"/>
      <w:bookmarkEnd w:id="123"/>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2"/>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lastRenderedPageBreak/>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124" w:name="_Toc440372870"/>
      <w:bookmarkStart w:id="125" w:name="_Toc440636381"/>
      <w:bookmarkStart w:id="126"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124"/>
      <w:bookmarkEnd w:id="125"/>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3"/>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4"/>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w:t>
      </w:r>
      <w:r w:rsidRPr="0073389C">
        <w:lastRenderedPageBreak/>
        <w:t>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5"/>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6"/>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w:t>
      </w:r>
      <w:r w:rsidRPr="0073389C">
        <w:rPr>
          <w:szCs w:val="19"/>
          <w:lang w:val="sk-SK"/>
        </w:rPr>
        <w:lastRenderedPageBreak/>
        <w:t xml:space="preserve">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7"/>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3F3CEE">
      <w:pPr>
        <w:pStyle w:val="Odsekzoznamu"/>
        <w:numPr>
          <w:ilvl w:val="0"/>
          <w:numId w:val="136"/>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3F3CEE">
      <w:pPr>
        <w:pStyle w:val="Odsekzoznamu"/>
        <w:numPr>
          <w:ilvl w:val="0"/>
          <w:numId w:val="136"/>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 xml:space="preserve">Prijímateľ prevedie sumu vo výške </w:t>
      </w:r>
      <w:r w:rsidRPr="00D877AF">
        <w:rPr>
          <w:rFonts w:cs="Arial"/>
          <w:szCs w:val="19"/>
        </w:rPr>
        <w:lastRenderedPageBreak/>
        <w:t>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127" w:name="_Toc440372871"/>
      <w:bookmarkStart w:id="128" w:name="_Toc440636382"/>
      <w:r w:rsidRPr="00E135DC">
        <w:rPr>
          <w:b/>
        </w:rPr>
        <w:t>Platby vo vzťahu prijímateľ – dodávateľ/zhotoviteľ</w:t>
      </w:r>
      <w:bookmarkEnd w:id="127"/>
      <w:bookmarkEnd w:id="128"/>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129" w:name="_Toc440372872"/>
      <w:bookmarkStart w:id="130" w:name="_Toc440636383"/>
      <w:r w:rsidRPr="0073389C">
        <w:rPr>
          <w:lang w:val="sk-SK"/>
        </w:rPr>
        <w:t>Oprávnenosť výdavkov</w:t>
      </w:r>
      <w:bookmarkEnd w:id="126"/>
      <w:bookmarkEnd w:id="129"/>
      <w:bookmarkEnd w:id="130"/>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8"/>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lastRenderedPageBreak/>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9"/>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0"/>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lastRenderedPageBreak/>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w:t>
      </w:r>
      <w:r w:rsidR="004B173C" w:rsidRPr="0073389C">
        <w:lastRenderedPageBreak/>
        <w:t>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1"/>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2"/>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23"/>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Default="00AE5A8F" w:rsidP="001C0497">
      <w:pPr>
        <w:jc w:val="both"/>
        <w:rPr>
          <w:ins w:id="131" w:author="Rudolf Hrudkay" w:date="2018-06-12T10:51:00Z"/>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ins w:id="132" w:author="Rudolf Hrudkay" w:date="2018-06-12T10:51:00Z">
        <w:r w:rsidR="00987382">
          <w:rPr>
            <w:vertAlign w:val="superscript"/>
          </w:rPr>
          <w:footnoteReference w:id="24"/>
        </w:r>
        <w:r w:rsidR="00987382">
          <w:rPr>
            <w:rFonts w:ascii="Times New Roman" w:hAnsi="Times New Roman"/>
            <w:sz w:val="24"/>
            <w:lang w:eastAsia="sk-SK"/>
          </w:rPr>
          <w:t xml:space="preserve"> </w:t>
        </w:r>
      </w:ins>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lastRenderedPageBreak/>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AE6793">
      <w:pPr>
        <w:pStyle w:val="Odsekzoznamu"/>
        <w:numPr>
          <w:ilvl w:val="0"/>
          <w:numId w:val="125"/>
        </w:numPr>
        <w:spacing w:before="120" w:after="120" w:line="288" w:lineRule="auto"/>
        <w:jc w:val="both"/>
      </w:pPr>
      <w:r w:rsidRPr="003900AB">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AE6793">
      <w:pPr>
        <w:pStyle w:val="Odsekzoznamu"/>
        <w:numPr>
          <w:ilvl w:val="0"/>
          <w:numId w:val="125"/>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25"/>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AE6793">
      <w:pPr>
        <w:pStyle w:val="Odsekzoznamu"/>
        <w:numPr>
          <w:ilvl w:val="0"/>
          <w:numId w:val="125"/>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6710DE">
      <w:pPr>
        <w:pStyle w:val="Odsekzoznamu"/>
        <w:numPr>
          <w:ilvl w:val="0"/>
          <w:numId w:val="125"/>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26"/>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AE6793">
      <w:pPr>
        <w:pStyle w:val="Odsekzoznamu"/>
        <w:numPr>
          <w:ilvl w:val="0"/>
          <w:numId w:val="125"/>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AE6793">
      <w:pPr>
        <w:pStyle w:val="Odsekzoznamu"/>
        <w:numPr>
          <w:ilvl w:val="0"/>
          <w:numId w:val="125"/>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AE6793">
      <w:pPr>
        <w:pStyle w:val="Odsekzoznamu"/>
        <w:numPr>
          <w:ilvl w:val="0"/>
          <w:numId w:val="125"/>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99542E">
      <w:pPr>
        <w:pStyle w:val="Odsekzoznamu"/>
        <w:numPr>
          <w:ilvl w:val="0"/>
          <w:numId w:val="125"/>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ins w:id="135" w:author="Rudolf Hrudkay" w:date="2018-06-12T10:05:00Z">
        <w:r w:rsidR="00C179F4">
          <w:t xml:space="preserve"> </w:t>
        </w:r>
      </w:ins>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62C3685A" w14:textId="77777777" w:rsidR="00606FAF" w:rsidRPr="00283586" w:rsidRDefault="00606FAF" w:rsidP="0099542E">
      <w:pPr>
        <w:pStyle w:val="Odsekzoznamu"/>
        <w:spacing w:before="120" w:after="120" w:line="288" w:lineRule="auto"/>
        <w:ind w:left="1004"/>
        <w:jc w:val="both"/>
        <w:rPr>
          <w:del w:id="136" w:author="Rudolf Hrudkay" w:date="2018-06-12T10:06:00Z"/>
          <w:rFonts w:cs="Arial"/>
          <w:color w:val="000000"/>
          <w:sz w:val="18"/>
          <w:szCs w:val="18"/>
        </w:rPr>
      </w:pPr>
    </w:p>
    <w:p w14:paraId="1CCC3375" w14:textId="31B84667" w:rsidR="00D83979" w:rsidRDefault="0058636F" w:rsidP="0058636F">
      <w:pPr>
        <w:pStyle w:val="Odsekzoznamu"/>
        <w:numPr>
          <w:ilvl w:val="0"/>
          <w:numId w:val="125"/>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51E811D6" w14:textId="77777777" w:rsidR="0073290B" w:rsidRPr="00CB33A3" w:rsidRDefault="0073290B" w:rsidP="0099542E">
      <w:pPr>
        <w:pStyle w:val="Odsekzoznamu"/>
        <w:spacing w:before="120" w:after="120" w:line="288" w:lineRule="auto"/>
        <w:ind w:left="1004"/>
        <w:jc w:val="both"/>
        <w:rPr>
          <w:del w:id="137" w:author="Rudolf Hrudkay" w:date="2018-06-12T10:06:00Z"/>
        </w:rPr>
      </w:pPr>
    </w:p>
    <w:p w14:paraId="6091D1FA" w14:textId="2C073143" w:rsidR="00AD59C9" w:rsidRPr="00881E11" w:rsidRDefault="00AD59C9" w:rsidP="00AE6793">
      <w:pPr>
        <w:pStyle w:val="Odsekzoznamu"/>
        <w:numPr>
          <w:ilvl w:val="0"/>
          <w:numId w:val="125"/>
        </w:numPr>
        <w:spacing w:before="120" w:after="120" w:line="288" w:lineRule="auto"/>
        <w:jc w:val="both"/>
      </w:pPr>
      <w:r w:rsidRPr="00881E11">
        <w:t>prípadný preplatok vzniknutý zo zú</w:t>
      </w:r>
      <w:r w:rsidRPr="00283586">
        <w:t xml:space="preserve">čtovania preddavkovej platby je prijímateľ povinný vrátiť RO pre OP EVS najneskôr spolu s predložením doplňujúcich údajov k preukázaniu dodania predmetu </w:t>
      </w:r>
      <w:r w:rsidRPr="00283586">
        <w:lastRenderedPageBreak/>
        <w:t>plnenia. Vysporiadanie identifikovaných nezrovnalostí z preddavkových platieb nie je týmto odsekom dotk</w:t>
      </w:r>
      <w:r w:rsidRPr="00881E11">
        <w:t>nuté;</w:t>
      </w:r>
    </w:p>
    <w:p w14:paraId="29B3B56D" w14:textId="7336BDA6" w:rsidR="00AD59C9" w:rsidRPr="00881E11" w:rsidRDefault="00AD59C9" w:rsidP="00AE6793">
      <w:pPr>
        <w:pStyle w:val="Odsekzoznamu"/>
        <w:numPr>
          <w:ilvl w:val="0"/>
          <w:numId w:val="125"/>
        </w:numPr>
        <w:spacing w:before="120" w:after="120" w:line="288" w:lineRule="auto"/>
        <w:jc w:val="both"/>
      </w:pPr>
      <w:r w:rsidRPr="00881E11">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3F"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nebol prijímateľom preukázaný a uplatnený v žiadosti o platbu (refundáciu/zúčtovanie zálohovej platby/zúčtovanie predfinancovania) najneskôr do</w:t>
      </w:r>
      <w:r w:rsidR="001F3CA3" w:rsidRPr="002B0810">
        <w:t xml:space="preserve"> konca obdobia oprávnenosti</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27"/>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w:t>
      </w:r>
      <w:r w:rsidRPr="0073389C">
        <w:lastRenderedPageBreak/>
        <w:t xml:space="preserve">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589A4B5E"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28"/>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77777777" w:rsidR="00526ADB" w:rsidRDefault="00526ADB" w:rsidP="00526ADB">
      <w:pPr>
        <w:autoSpaceDE w:val="0"/>
        <w:autoSpaceDN w:val="0"/>
        <w:adjustRightInd w:val="0"/>
        <w:spacing w:before="120" w:after="120" w:line="288" w:lineRule="auto"/>
        <w:jc w:val="both"/>
      </w:pPr>
      <w:r w:rsidRPr="0073389C">
        <w:t xml:space="preserve">Ak štatutárny orgán prijímateľa, resp. vedúci riadiaci pracovník vykonáva popri svojej hlavnej pracovnej činnosti pre organizáciu aj činnosti pre projekt, refundované budú iba výdavky </w:t>
      </w:r>
      <w:r w:rsidRPr="0073389C">
        <w:rPr>
          <w:b/>
        </w:rPr>
        <w:t xml:space="preserve">pomerne </w:t>
      </w:r>
      <w:r w:rsidRPr="0073389C">
        <w:t>podľa skutočne odpracovaného času na projekte</w:t>
      </w:r>
      <w:r w:rsidRPr="0073389C">
        <w:rPr>
          <w:b/>
        </w:rPr>
        <w:t xml:space="preserve">, avšak max. 50 % z celkového pracovného </w:t>
      </w:r>
      <w:r>
        <w:rPr>
          <w:b/>
        </w:rPr>
        <w:t>fondu</w:t>
      </w:r>
      <w:r w:rsidRPr="0073389C">
        <w:rPr>
          <w:b/>
        </w:rPr>
        <w:t xml:space="preserve"> v danom mesiaci</w:t>
      </w:r>
      <w:r>
        <w:rPr>
          <w:b/>
        </w:rPr>
        <w:t xml:space="preserve"> vo vzťahu k 100%–nému pracovnému úväzku, ktorý zastáva pozíciu riadiaceho pracovníka alebo štatutárneho orgánu</w:t>
      </w:r>
      <w:r>
        <w:t>.</w:t>
      </w:r>
      <w:r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 xml:space="preserve">minimálne </w:t>
      </w:r>
      <w:r w:rsidRPr="0073389C">
        <w:rPr>
          <w:b/>
        </w:rPr>
        <w:lastRenderedPageBreak/>
        <w:t>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9"/>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30"/>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1"/>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32"/>
      </w:r>
      <w:r w:rsidR="00694363" w:rsidRPr="0073389C">
        <w:t>),</w:t>
      </w:r>
      <w:r w:rsidRPr="0073389C">
        <w:t xml:space="preserve"> ako aj povinné odvody</w:t>
      </w:r>
      <w:r w:rsidRPr="0073389C">
        <w:rPr>
          <w:rStyle w:val="Odkaznapoznmkupodiarou"/>
          <w:sz w:val="19"/>
        </w:rPr>
        <w:footnoteReference w:id="33"/>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lastRenderedPageBreak/>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34"/>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35"/>
      </w:r>
      <w:r w:rsidRPr="0073389C">
        <w:t>), ako aj povinné odvody za zamestnávateľa</w:t>
      </w:r>
      <w:r w:rsidRPr="0073389C">
        <w:rPr>
          <w:rStyle w:val="Odkaznapoznmkupodiarou"/>
          <w:sz w:val="19"/>
        </w:rPr>
        <w:footnoteReference w:id="36"/>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7"/>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lastRenderedPageBreak/>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4DBA7062"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8"/>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39"/>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40"/>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41"/>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42"/>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w:t>
      </w:r>
      <w:r w:rsidRPr="0073389C">
        <w:rPr>
          <w:rFonts w:ascii="Arial" w:hAnsi="Arial" w:cs="Arial"/>
          <w:sz w:val="19"/>
          <w:szCs w:val="19"/>
          <w:lang w:val="sk-SK"/>
        </w:rPr>
        <w:lastRenderedPageBreak/>
        <w:t xml:space="preserve">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43"/>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 xml:space="preserve">(v 1. triede ak </w:t>
      </w:r>
      <w:r w:rsidR="00C75046" w:rsidRPr="00C75046">
        <w:rPr>
          <w:rFonts w:ascii="Arial" w:hAnsi="Arial" w:cs="Arial"/>
          <w:sz w:val="19"/>
          <w:szCs w:val="19"/>
          <w:lang w:val="sk-SK"/>
        </w:rPr>
        <w:lastRenderedPageBreak/>
        <w:t>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9"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w:t>
      </w:r>
      <w:r w:rsidRPr="0073389C">
        <w:lastRenderedPageBreak/>
        <w:t xml:space="preserve">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0"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44"/>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45"/>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46"/>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47"/>
      </w:r>
      <w:r w:rsidRPr="00B13AD8">
        <w:rPr>
          <w:rFonts w:cs="Arial"/>
          <w:szCs w:val="19"/>
        </w:rPr>
        <w:t>, ktorá zahŕňa výdavky na ubytovanie, stravné a cestovné v SR</w:t>
      </w:r>
      <w:r w:rsidRPr="00B13AD8">
        <w:rPr>
          <w:rStyle w:val="Odkaznapoznmkupodiarou"/>
          <w:rFonts w:cs="Arial"/>
          <w:sz w:val="19"/>
          <w:szCs w:val="19"/>
        </w:rPr>
        <w:footnoteReference w:id="48"/>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9"/>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50"/>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lastRenderedPageBreak/>
        <w:t>Výdavky na zariadenie/vybavenie (vrátane nehmotného majetku)</w:t>
      </w:r>
      <w:r w:rsidR="00A577B4">
        <w:rPr>
          <w:rStyle w:val="Odkaznapoznmkupodiarou"/>
          <w:b/>
        </w:rPr>
        <w:footnoteReference w:id="51"/>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52"/>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53"/>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21"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54"/>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 xml:space="preserve">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w:t>
      </w:r>
      <w:r w:rsidRPr="00F93C7B">
        <w:rPr>
          <w:rFonts w:cs="Arial"/>
          <w:b w:val="0"/>
          <w:color w:val="auto"/>
          <w:sz w:val="19"/>
          <w:szCs w:val="19"/>
          <w:lang w:val="sk-SK"/>
        </w:rPr>
        <w:lastRenderedPageBreak/>
        <w:t>majetok</w:t>
      </w:r>
      <w:r w:rsidR="00EB2275">
        <w:rPr>
          <w:rStyle w:val="Odkaznapoznmkupodiarou"/>
          <w:rFonts w:cs="Arial"/>
          <w:b w:val="0"/>
          <w:color w:val="auto"/>
          <w:szCs w:val="19"/>
          <w:lang w:val="sk-SK"/>
        </w:rPr>
        <w:footnoteReference w:id="55"/>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56"/>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7"/>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w:t>
      </w:r>
      <w:r w:rsidR="00621957">
        <w:rPr>
          <w:rFonts w:cs="Arial"/>
          <w:b w:val="0"/>
          <w:color w:val="auto"/>
          <w:sz w:val="19"/>
          <w:szCs w:val="19"/>
          <w:lang w:val="sk-SK"/>
        </w:rPr>
        <w:lastRenderedPageBreak/>
        <w:t xml:space="preserve">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8"/>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60"/>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61"/>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62"/>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lastRenderedPageBreak/>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63"/>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64"/>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lastRenderedPageBreak/>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65"/>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lastRenderedPageBreak/>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47CCCEA7" w14:textId="13E89F44" w:rsidR="00B05D15" w:rsidRDefault="00172FC1" w:rsidP="0099542E">
      <w:pPr>
        <w:spacing w:before="120" w:after="120" w:line="288" w:lineRule="auto"/>
        <w:jc w:val="both"/>
        <w:rPr>
          <w:ins w:id="138" w:author="Autor"/>
          <w:rFonts w:cs="Arial"/>
        </w:rPr>
      </w:pPr>
      <w:r w:rsidRPr="0099542E">
        <w:rPr>
          <w:rFonts w:cs="Arial"/>
        </w:rPr>
        <w:t>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w:t>
      </w:r>
      <w:del w:id="139" w:author="Autor">
        <w:r w:rsidRPr="0099542E" w:rsidDel="00DF4CD2">
          <w:rPr>
            <w:rFonts w:cs="Arial"/>
          </w:rPr>
          <w:delText xml:space="preserve"> poskytovateľa, resp</w:delText>
        </w:r>
      </w:del>
      <w:r w:rsidRPr="0099542E">
        <w:rPr>
          <w:rFonts w:cs="Arial"/>
        </w:rPr>
        <w:t xml:space="preserve">. orgánov kontroly </w:t>
      </w:r>
      <w:del w:id="140" w:author="Autor">
        <w:r w:rsidRPr="0099542E" w:rsidDel="009B5A3C">
          <w:rPr>
            <w:rFonts w:cs="Arial"/>
          </w:rPr>
          <w:delText xml:space="preserve">a auditu EŠIF </w:delText>
        </w:r>
        <w:r w:rsidRPr="0099542E" w:rsidDel="00C40ED7">
          <w:rPr>
            <w:rFonts w:cs="Arial"/>
          </w:rPr>
          <w:delText xml:space="preserve">v odôvodnených prípadoch </w:delText>
        </w:r>
      </w:del>
      <w:r w:rsidRPr="0099542E">
        <w:rPr>
          <w:rFonts w:cs="Arial"/>
        </w:rPr>
        <w:t xml:space="preserve">overiť </w:t>
      </w:r>
      <w:del w:id="141" w:author="Autor">
        <w:r w:rsidRPr="0099542E" w:rsidDel="009B5A3C">
          <w:rPr>
            <w:rFonts w:cs="Arial"/>
          </w:rPr>
          <w:delText>ďalšie skutočnosti súvisiace s projektom a to najm</w:delText>
        </w:r>
        <w:r w:rsidRPr="0099542E" w:rsidDel="00C40ED7">
          <w:rPr>
            <w:rFonts w:cs="Arial"/>
          </w:rPr>
          <w:delText>ä</w:delText>
        </w:r>
      </w:del>
      <w:r w:rsidRPr="0099542E">
        <w:rPr>
          <w:rFonts w:cs="Arial"/>
        </w:rPr>
        <w:t xml:space="preserve"> súlad vykonaných činností súvisiacich s implementáciou paušálnej sadzby </w:t>
      </w:r>
      <w:ins w:id="142" w:author="Autor">
        <w:r w:rsidR="007C1906">
          <w:rPr>
            <w:rFonts w:cs="Arial"/>
          </w:rPr>
          <w:t xml:space="preserve">napríklad </w:t>
        </w:r>
      </w:ins>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ins w:id="143" w:author="Autor">
        <w:r w:rsidR="007C1906">
          <w:rPr>
            <w:rFonts w:cs="Arial"/>
          </w:rPr>
          <w:t xml:space="preserve"> </w:t>
        </w:r>
      </w:ins>
    </w:p>
    <w:p w14:paraId="6AF89AA3" w14:textId="6EDD02CB" w:rsidR="00172FC1" w:rsidRPr="0099542E" w:rsidRDefault="007C1906" w:rsidP="0099542E">
      <w:pPr>
        <w:spacing w:before="120" w:after="120" w:line="288" w:lineRule="auto"/>
        <w:jc w:val="both"/>
        <w:rPr>
          <w:rFonts w:cs="Arial"/>
        </w:rPr>
      </w:pPr>
      <w:ins w:id="144" w:author="Auto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del w:id="145" w:author="Autor">
          <w:r w:rsidRPr="007C1906" w:rsidDel="00C40ED7">
            <w:rPr>
              <w:rFonts w:cs="Arial"/>
            </w:rPr>
            <w:delText xml:space="preserve"> je</w:delText>
          </w:r>
        </w:del>
        <w:r w:rsidRPr="007C1906">
          <w:rPr>
            <w:rFonts w:cs="Arial"/>
          </w:rPr>
          <w:t xml:space="preserve"> RO </w:t>
        </w:r>
        <w:del w:id="146" w:author="Autor">
          <w:r w:rsidRPr="007C1906" w:rsidDel="00C40ED7">
            <w:rPr>
              <w:rFonts w:cs="Arial"/>
            </w:rPr>
            <w:delText xml:space="preserve">povinný </w:delText>
          </w:r>
        </w:del>
        <w:r w:rsidRPr="007C1906">
          <w:rPr>
            <w:rFonts w:cs="Arial"/>
          </w:rPr>
          <w:t>oznámi</w:t>
        </w:r>
        <w:del w:id="147" w:author="Autor">
          <w:r w:rsidRPr="007C1906" w:rsidDel="00C40ED7">
            <w:rPr>
              <w:rFonts w:cs="Arial"/>
            </w:rPr>
            <w:delText>ť</w:delText>
          </w:r>
        </w:del>
        <w:r w:rsidRPr="007C1906">
          <w:rPr>
            <w:rFonts w:cs="Arial"/>
          </w:rPr>
          <w:t xml:space="preserve"> toto porušenie príslušnému národnému orgánu . V týchto prípadoch RO neuplatňuje voči prijímateľom žiadne sankčné mechanizmy, nakoľko uvedené nemá vplyv na oprávnenosť, či výšku oprávnených výdavkov spadajúcich pod ZVV.</w:t>
        </w:r>
      </w:ins>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výdavky za zriadenie a vedenie účtu alebo účtov a za finančné transakcie na tomto účte</w:t>
      </w:r>
      <w:r w:rsidRPr="0073389C">
        <w:rPr>
          <w:rFonts w:ascii="Arial" w:hAnsi="Arial" w:cs="Arial"/>
          <w:sz w:val="19"/>
          <w:szCs w:val="19"/>
          <w:vertAlign w:val="superscript"/>
        </w:rPr>
        <w:footnoteReference w:id="66"/>
      </w:r>
      <w:r w:rsidRPr="0073389C">
        <w:rPr>
          <w:rFonts w:ascii="Arial" w:hAnsi="Arial" w:cs="Arial"/>
          <w:sz w:val="19"/>
          <w:szCs w:val="19"/>
        </w:rPr>
        <w:t xml:space="preserve">; </w:t>
      </w:r>
    </w:p>
    <w:p w14:paraId="7A55D058"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7"/>
      </w:r>
      <w:r w:rsidRPr="0073389C">
        <w:rPr>
          <w:rFonts w:ascii="Arial" w:hAnsi="Arial" w:cs="Arial"/>
          <w:sz w:val="19"/>
          <w:szCs w:val="19"/>
        </w:rPr>
        <w:t>;</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8"/>
      </w:r>
      <w:r w:rsidRPr="0073389C">
        <w:rPr>
          <w:rFonts w:ascii="Arial" w:hAnsi="Arial" w:cs="Arial"/>
          <w:sz w:val="19"/>
          <w:szCs w:val="19"/>
        </w:rPr>
        <w:t xml:space="preserve">. </w:t>
      </w:r>
    </w:p>
    <w:p w14:paraId="7A55D05A" w14:textId="77777777"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9"/>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lastRenderedPageBreak/>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148" w:name="_Toc361131496"/>
      <w:r w:rsidRPr="0073389C">
        <w:rPr>
          <w:rFonts w:ascii="Arial" w:hAnsi="Arial" w:cs="Arial"/>
          <w:b/>
          <w:sz w:val="19"/>
          <w:szCs w:val="19"/>
          <w:lang w:val="sk-SK" w:eastAsia="en-US"/>
        </w:rPr>
        <w:t>Problematika prekrývania sa výdavkov</w:t>
      </w:r>
      <w:bookmarkEnd w:id="148"/>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70"/>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71"/>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149" w:name="_Toc410907859"/>
      <w:bookmarkStart w:id="150" w:name="_Toc440372873"/>
      <w:bookmarkStart w:id="151" w:name="_Toc440636384"/>
      <w:r w:rsidRPr="0073389C">
        <w:rPr>
          <w:lang w:val="sk-SK"/>
        </w:rPr>
        <w:t>Postupy pri žiadosti o platbu</w:t>
      </w:r>
      <w:bookmarkEnd w:id="149"/>
      <w:bookmarkEnd w:id="150"/>
      <w:bookmarkEnd w:id="151"/>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12913CC0"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72"/>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73"/>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w:t>
      </w:r>
      <w:r w:rsidRPr="0073389C">
        <w:lastRenderedPageBreak/>
        <w:t xml:space="preserve">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152" w:name="_Toc410907860"/>
      <w:bookmarkStart w:id="153" w:name="_Toc440372874"/>
      <w:bookmarkStart w:id="154" w:name="_Toc440636385"/>
      <w:r w:rsidRPr="0073389C">
        <w:rPr>
          <w:lang w:val="sk-SK"/>
        </w:rPr>
        <w:t>Špecifiká jednotlivých systémov financovania</w:t>
      </w:r>
      <w:bookmarkEnd w:id="152"/>
      <w:bookmarkEnd w:id="153"/>
      <w:bookmarkEnd w:id="154"/>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w:t>
      </w:r>
      <w:r w:rsidRPr="0073389C">
        <w:lastRenderedPageBreak/>
        <w:t xml:space="preserve">deklarovaných v žiadosti o platbu (výpis z bankového účtu, resp. prehlásenie banky o úhrade výdavkov originál alebo kópiu označenú podpisom štatutárneho orgánu prijímateľa). </w:t>
      </w:r>
    </w:p>
    <w:p w14:paraId="6F658F36" w14:textId="68CDA2C9"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74"/>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lastRenderedPageBreak/>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D22203">
      <w:pPr>
        <w:numPr>
          <w:ilvl w:val="0"/>
          <w:numId w:val="92"/>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D22203">
      <w:pPr>
        <w:numPr>
          <w:ilvl w:val="0"/>
          <w:numId w:val="134"/>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D22203">
      <w:pPr>
        <w:numPr>
          <w:ilvl w:val="0"/>
          <w:numId w:val="92"/>
        </w:numPr>
        <w:spacing w:before="120" w:after="120"/>
        <w:ind w:left="567" w:hanging="283"/>
        <w:jc w:val="both"/>
      </w:pPr>
      <w:r w:rsidRPr="003A2FA6">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D22203">
      <w:pPr>
        <w:numPr>
          <w:ilvl w:val="0"/>
          <w:numId w:val="92"/>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lastRenderedPageBreak/>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w:t>
      </w:r>
      <w:r w:rsidRPr="0073389C">
        <w:lastRenderedPageBreak/>
        <w:t>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lastRenderedPageBreak/>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5923ED70"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75"/>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 xml:space="preserve">spolu s účtovnými dokladmi a podpornou dokumentáciou (jeden rovnopis alebo kópia označená podpisom </w:t>
      </w:r>
      <w:r w:rsidR="00027AB5" w:rsidRPr="0073389C">
        <w:rPr>
          <w:rFonts w:ascii="Arial" w:hAnsi="Arial" w:cs="Arial"/>
          <w:sz w:val="19"/>
          <w:szCs w:val="19"/>
          <w:lang w:val="sk-SK"/>
        </w:rPr>
        <w:lastRenderedPageBreak/>
        <w:t>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6"/>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7"/>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lastRenderedPageBreak/>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155" w:name="_Toc410907861"/>
      <w:bookmarkStart w:id="156" w:name="_Toc440372875"/>
      <w:bookmarkStart w:id="157" w:name="_Toc440636386"/>
      <w:r w:rsidRPr="0073389C">
        <w:rPr>
          <w:caps/>
          <w:lang w:val="sk-SK" w:eastAsia="cs-CZ"/>
        </w:rPr>
        <w:t>Ú</w:t>
      </w:r>
      <w:r w:rsidRPr="0073389C">
        <w:rPr>
          <w:lang w:val="sk-SK" w:eastAsia="cs-CZ"/>
        </w:rPr>
        <w:t>čtovné doklady a ich prílohy</w:t>
      </w:r>
      <w:bookmarkEnd w:id="155"/>
      <w:bookmarkEnd w:id="156"/>
      <w:bookmarkEnd w:id="157"/>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8"/>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158" w:name="_Toc317864902"/>
      <w:bookmarkStart w:id="159" w:name="_Toc317865114"/>
      <w:bookmarkStart w:id="160" w:name="_Toc317865267"/>
      <w:bookmarkStart w:id="161" w:name="_Toc317865410"/>
      <w:bookmarkStart w:id="162" w:name="_Toc317865549"/>
      <w:bookmarkStart w:id="163" w:name="_Toc317865688"/>
      <w:bookmarkStart w:id="164" w:name="_Toc317866058"/>
      <w:bookmarkStart w:id="165" w:name="_Toc317866203"/>
      <w:bookmarkStart w:id="166" w:name="_Toc317866305"/>
      <w:bookmarkStart w:id="167" w:name="_Toc317866470"/>
      <w:bookmarkStart w:id="168" w:name="_Toc317866572"/>
      <w:bookmarkStart w:id="169" w:name="_Toc317866789"/>
      <w:bookmarkStart w:id="170" w:name="_Toc329084085"/>
      <w:bookmarkEnd w:id="158"/>
      <w:bookmarkEnd w:id="159"/>
      <w:bookmarkEnd w:id="160"/>
      <w:bookmarkEnd w:id="161"/>
      <w:bookmarkEnd w:id="162"/>
      <w:bookmarkEnd w:id="163"/>
      <w:bookmarkEnd w:id="164"/>
      <w:bookmarkEnd w:id="165"/>
      <w:bookmarkEnd w:id="166"/>
      <w:bookmarkEnd w:id="167"/>
      <w:bookmarkEnd w:id="168"/>
      <w:bookmarkEnd w:id="169"/>
      <w:bookmarkEnd w:id="170"/>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9"/>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171"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171"/>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lastRenderedPageBreak/>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172"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172"/>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173"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174" w:name="_Toc417050114"/>
      <w:bookmarkStart w:id="175" w:name="_Toc417155861"/>
      <w:bookmarkStart w:id="176" w:name="_Toc417156080"/>
      <w:bookmarkStart w:id="177" w:name="_Toc417050126"/>
      <w:bookmarkStart w:id="178" w:name="_Toc417155873"/>
      <w:bookmarkStart w:id="179" w:name="_Toc417156092"/>
      <w:bookmarkEnd w:id="174"/>
      <w:bookmarkEnd w:id="175"/>
      <w:bookmarkEnd w:id="176"/>
      <w:bookmarkEnd w:id="177"/>
      <w:bookmarkEnd w:id="178"/>
      <w:bookmarkEnd w:id="179"/>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80"/>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180" w:name="_Toc317864930"/>
      <w:bookmarkStart w:id="181" w:name="_Toc317865142"/>
      <w:bookmarkStart w:id="182" w:name="_Toc317865295"/>
      <w:bookmarkStart w:id="183" w:name="_Toc317865438"/>
      <w:bookmarkStart w:id="184" w:name="_Toc317865577"/>
      <w:bookmarkStart w:id="185" w:name="_Toc317865703"/>
      <w:bookmarkStart w:id="186" w:name="_Toc317866072"/>
      <w:bookmarkStart w:id="187" w:name="_Toc317866217"/>
      <w:bookmarkStart w:id="188" w:name="_Toc317866319"/>
      <w:bookmarkStart w:id="189" w:name="_Toc317866484"/>
      <w:bookmarkStart w:id="190" w:name="_Toc317866586"/>
      <w:bookmarkStart w:id="191" w:name="_Toc317866803"/>
      <w:bookmarkStart w:id="192" w:name="_Toc329084100"/>
      <w:bookmarkStart w:id="193" w:name="_Toc410905147"/>
      <w:bookmarkStart w:id="194" w:name="_Toc410907875"/>
      <w:bookmarkStart w:id="195" w:name="_Toc410910215"/>
      <w:bookmarkStart w:id="196" w:name="_Toc413415834"/>
      <w:bookmarkStart w:id="197" w:name="_Toc413830211"/>
      <w:bookmarkStart w:id="198" w:name="_Toc413833999"/>
      <w:bookmarkStart w:id="199" w:name="_Toc413834102"/>
      <w:bookmarkStart w:id="200" w:name="_Toc415130210"/>
      <w:bookmarkStart w:id="201" w:name="_Toc415155540"/>
      <w:bookmarkStart w:id="202" w:name="_Toc417050140"/>
      <w:bookmarkStart w:id="203" w:name="_Toc417155887"/>
      <w:bookmarkStart w:id="204" w:name="_Toc417156106"/>
      <w:bookmarkEnd w:id="17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205"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205"/>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lastRenderedPageBreak/>
        <w:t>1. Personálne výdavky – interné</w:t>
      </w:r>
      <w:r w:rsidRPr="0073389C">
        <w:rPr>
          <w:rStyle w:val="Odkaznapoznmkupodiarou"/>
          <w:rFonts w:cs="Arial"/>
          <w:b/>
          <w:bCs/>
          <w:sz w:val="19"/>
          <w:szCs w:val="19"/>
          <w:lang w:val="sk-SK"/>
        </w:rPr>
        <w:footnoteReference w:id="81"/>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82"/>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83"/>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84"/>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85"/>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lastRenderedPageBreak/>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0D31D5EA" w14:textId="2A16DADB" w:rsidR="00335736" w:rsidRPr="00C07DDC" w:rsidRDefault="00335736" w:rsidP="00DB1B99">
      <w:pPr>
        <w:pStyle w:val="Bulletslevel1"/>
        <w:numPr>
          <w:ilvl w:val="0"/>
          <w:numId w:val="0"/>
        </w:numPr>
        <w:spacing w:after="120" w:line="288" w:lineRule="auto"/>
        <w:jc w:val="both"/>
        <w:rPr>
          <w:lang w:val="sk-SK"/>
        </w:rPr>
      </w:pPr>
      <w:r w:rsidRPr="00C07DDC">
        <w:rPr>
          <w:lang w:val="sk-SK"/>
        </w:rPr>
        <w:t xml:space="preserve">V prípade, ak prijímateľ </w:t>
      </w:r>
      <w:r w:rsidRPr="00DB1B99">
        <w:rPr>
          <w:lang w:val="sk-SK"/>
        </w:rPr>
        <w:t>disponuje</w:t>
      </w:r>
      <w:r w:rsidR="00FE41F1" w:rsidRPr="00DB1B99">
        <w:rPr>
          <w:lang w:val="sk-SK"/>
        </w:rPr>
        <w:t xml:space="preserve"> </w:t>
      </w:r>
      <w:r w:rsidRPr="00DB1B99">
        <w:rPr>
          <w:lang w:val="sk-SK"/>
        </w:rPr>
        <w:t>výstupmi z dochádzkového systému s podrobným prehľadom príchodov a odchodov zamestnanca, prehľadom prekážok v práci, so zaznamenanými dovolenkami a pod.</w:t>
      </w:r>
      <w:r w:rsidR="00725383" w:rsidRPr="00DB1B99">
        <w:rPr>
          <w:lang w:val="sk-SK"/>
        </w:rPr>
        <w:t xml:space="preserve">, môže prijímateľ týmto výstupom nahradiť </w:t>
      </w:r>
      <w:r w:rsidR="00697310" w:rsidRPr="00DB1B99">
        <w:rPr>
          <w:lang w:val="sk-SK"/>
        </w:rPr>
        <w:t xml:space="preserve">časť „Počet odpracovaných hodín za jednotlivé dni“ </w:t>
      </w:r>
      <w:r w:rsidR="00FE41F1" w:rsidRPr="00DB1B99">
        <w:rPr>
          <w:lang w:val="sk-SK"/>
        </w:rPr>
        <w:t xml:space="preserve">vo </w:t>
      </w:r>
      <w:r w:rsidRPr="00DB1B99">
        <w:rPr>
          <w:lang w:val="sk-SK"/>
        </w:rPr>
        <w:t>formulár</w:t>
      </w:r>
      <w:r w:rsidR="00FE41F1" w:rsidRPr="00DB1B99">
        <w:rPr>
          <w:lang w:val="sk-SK"/>
        </w:rPr>
        <w:t>i</w:t>
      </w:r>
      <w:r w:rsidRPr="00DB1B99">
        <w:rPr>
          <w:lang w:val="sk-SK"/>
        </w:rPr>
        <w:t xml:space="preserve"> zjednodušeného pracovného výkazu (príloha č. 6)</w:t>
      </w:r>
      <w:r w:rsidR="00FE41F1" w:rsidRPr="00DB1B99">
        <w:rPr>
          <w:lang w:val="sk-SK"/>
        </w:rPr>
        <w:t>.</w:t>
      </w:r>
      <w:r w:rsidRPr="00DB1B99">
        <w:rPr>
          <w:lang w:val="sk-SK"/>
        </w:rPr>
        <w:t xml:space="preserve"> Ostatné údaje vo formulári zjednodušeného pracovného výkazu je prijímateľ povinný vyp</w:t>
      </w:r>
      <w:r w:rsidR="00864E30" w:rsidRPr="00DB1B99">
        <w:rPr>
          <w:lang w:val="sk-SK"/>
        </w:rPr>
        <w:t>ĺ</w:t>
      </w:r>
      <w:r w:rsidRPr="00DB1B99">
        <w:rPr>
          <w:lang w:val="sk-SK"/>
        </w:rPr>
        <w:t>ňať v súlade s návodom na používanie pracovného výkazu, ktorý je súčasťou samotného formulára.</w:t>
      </w:r>
      <w:r w:rsidR="00FE41F1" w:rsidRPr="00DB1B99">
        <w:rPr>
          <w:lang w:val="sk-SK"/>
        </w:rPr>
        <w:t xml:space="preserve"> Zjednodušený pracovný výkaz a výstup z dochádzkového systému s podrobným prehľadom musí byť podpísaný zamestnancom a štatutárnym orgánom prijímateľa </w:t>
      </w:r>
      <w:r w:rsidR="000D0B21" w:rsidRPr="00DB1B99">
        <w:rPr>
          <w:lang w:val="sk-SK"/>
        </w:rPr>
        <w:t xml:space="preserve">(zamestnávateľa) </w:t>
      </w:r>
      <w:r w:rsidR="00FE41F1" w:rsidRPr="00DB1B99">
        <w:rPr>
          <w:lang w:val="sk-SK"/>
        </w:rPr>
        <w:t xml:space="preserve">resp. ním </w:t>
      </w:r>
      <w:r w:rsidR="000D0B21" w:rsidRPr="00DB1B99">
        <w:rPr>
          <w:lang w:val="sk-SK"/>
        </w:rPr>
        <w:t>splnomocnenou</w:t>
      </w:r>
      <w:r w:rsidR="00FE41F1" w:rsidRPr="00DB1B99">
        <w:rPr>
          <w:lang w:val="sk-SK"/>
        </w:rPr>
        <w:t xml:space="preserve"> osobou a musí byť predložený súčasne a ako príloha predkladaného zjednodušeného pracovného výkazu.</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6"/>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87"/>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8"/>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 xml:space="preserve">prijímateľ </w:t>
      </w:r>
      <w:r w:rsidR="009D7F63" w:rsidRPr="00167090">
        <w:rPr>
          <w:b/>
          <w:lang w:val="sk-SK"/>
        </w:rPr>
        <w:lastRenderedPageBreak/>
        <w:t>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89"/>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 xml:space="preserve">Náhrada mzdy a platu </w:t>
      </w:r>
    </w:p>
    <w:p w14:paraId="160CFB5A" w14:textId="019ABDEF"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151D4D">
      <w:pPr>
        <w:pStyle w:val="Bulletslevel1"/>
        <w:numPr>
          <w:ilvl w:val="1"/>
          <w:numId w:val="69"/>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90"/>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avšak len na základe písomného rozhodnutia udeleného prijímateľovi zo strany poskytovateľa</w:t>
      </w:r>
      <w:r w:rsidR="002C66B3">
        <w:rPr>
          <w:rStyle w:val="Odkaznapoznmkupodiarou"/>
          <w:rFonts w:eastAsia="Times New Roman" w:cs="Arial"/>
          <w:b/>
          <w:color w:val="auto"/>
          <w:szCs w:val="19"/>
          <w:lang w:val="sk-SK" w:eastAsia="en-US"/>
        </w:rPr>
        <w:footnoteReference w:id="91"/>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lastRenderedPageBreak/>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92"/>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lastRenderedPageBreak/>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 xml:space="preserve">čestné vyhlásenie o používaní telefónu výhradne na účely projektu (ak relevantné), </w:t>
      </w:r>
    </w:p>
    <w:p w14:paraId="7A55D173" w14:textId="622426B5"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93"/>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94"/>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lastRenderedPageBreak/>
        <w:t xml:space="preserve">Na nemocenské dávky </w:t>
      </w:r>
    </w:p>
    <w:p w14:paraId="626BE7CA" w14:textId="6B2EE6DE"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95"/>
      </w:r>
      <w:r w:rsidRPr="0073389C">
        <w:rPr>
          <w:rFonts w:ascii="Arial" w:hAnsi="Arial" w:cs="Arial"/>
          <w:b/>
          <w:bCs/>
          <w:position w:val="8"/>
          <w:sz w:val="19"/>
          <w:szCs w:val="19"/>
          <w:vertAlign w:val="superscript"/>
          <w:lang w:val="sk-SK"/>
        </w:rPr>
        <w:t xml:space="preserve"> </w:t>
      </w:r>
    </w:p>
    <w:p w14:paraId="7A55D209" w14:textId="1446C6B3"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96"/>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w:t>
      </w:r>
      <w:r w:rsidRPr="0073389C">
        <w:rPr>
          <w:rFonts w:ascii="Arial" w:hAnsi="Arial" w:cs="Arial"/>
          <w:color w:val="auto"/>
          <w:sz w:val="19"/>
          <w:szCs w:val="19"/>
          <w:lang w:val="sk-SK"/>
        </w:rPr>
        <w:lastRenderedPageBreak/>
        <w:t>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206" w:name="_Toc410907876"/>
      <w:r>
        <w:rPr>
          <w:lang w:val="sk-SK"/>
        </w:rPr>
        <w:lastRenderedPageBreak/>
        <w:t xml:space="preserve"> </w:t>
      </w:r>
      <w:bookmarkStart w:id="207" w:name="_Toc440372876"/>
      <w:bookmarkStart w:id="208" w:name="_Toc440636387"/>
      <w:r w:rsidR="009D7F63" w:rsidRPr="0073389C">
        <w:rPr>
          <w:lang w:val="sk-SK"/>
        </w:rPr>
        <w:t>Nezrovnalosti a vysporiadanie finančných vzťahov</w:t>
      </w:r>
      <w:bookmarkEnd w:id="206"/>
      <w:bookmarkEnd w:id="207"/>
      <w:bookmarkEnd w:id="208"/>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99542E">
      <w:pPr>
        <w:numPr>
          <w:ilvl w:val="0"/>
          <w:numId w:val="93"/>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9542E">
      <w:pPr>
        <w:numPr>
          <w:ilvl w:val="0"/>
          <w:numId w:val="93"/>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9542E">
      <w:pPr>
        <w:widowControl w:val="0"/>
        <w:numPr>
          <w:ilvl w:val="0"/>
          <w:numId w:val="93"/>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lastRenderedPageBreak/>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lastRenderedPageBreak/>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w:t>
      </w:r>
      <w:r w:rsidR="00874D3F">
        <w:lastRenderedPageBreak/>
        <w:t>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209"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lastRenderedPageBreak/>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209"/>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lastRenderedPageBreak/>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210" w:name="_Toc410905149"/>
      <w:bookmarkStart w:id="211" w:name="_Toc410907877"/>
      <w:bookmarkStart w:id="212" w:name="_Toc440372877"/>
      <w:bookmarkStart w:id="213" w:name="_Toc440636388"/>
      <w:bookmarkEnd w:id="210"/>
      <w:r w:rsidRPr="0073389C">
        <w:rPr>
          <w:lang w:val="sk-SK"/>
        </w:rPr>
        <w:t>Verejné obstarávanie</w:t>
      </w:r>
      <w:bookmarkEnd w:id="211"/>
      <w:bookmarkEnd w:id="212"/>
      <w:bookmarkEnd w:id="213"/>
    </w:p>
    <w:p w14:paraId="7A55D246" w14:textId="738F16D2" w:rsidR="009D7F63" w:rsidRPr="0073389C" w:rsidRDefault="009D7F63" w:rsidP="00A10CB2">
      <w:pPr>
        <w:autoSpaceDE w:val="0"/>
        <w:autoSpaceDN w:val="0"/>
        <w:adjustRightInd w:val="0"/>
        <w:spacing w:before="120" w:after="120" w:line="288" w:lineRule="auto"/>
        <w:jc w:val="both"/>
      </w:pPr>
      <w:bookmarkStart w:id="214" w:name="p22-2-a"/>
      <w:bookmarkStart w:id="215" w:name="p23-5"/>
      <w:bookmarkStart w:id="216" w:name="p23-6"/>
      <w:bookmarkStart w:id="217" w:name="p24"/>
      <w:bookmarkStart w:id="218" w:name="_Toc409190739"/>
      <w:bookmarkStart w:id="219" w:name="_Toc360031225"/>
      <w:bookmarkEnd w:id="214"/>
      <w:bookmarkEnd w:id="215"/>
      <w:bookmarkEnd w:id="216"/>
      <w:bookmarkEnd w:id="21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97"/>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8"/>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220" w:name="_Toc440372878"/>
      <w:bookmarkStart w:id="221" w:name="_Toc440636389"/>
      <w:r w:rsidRPr="0073389C">
        <w:rPr>
          <w:rFonts w:cs="Arial"/>
          <w:lang w:val="sk-SK"/>
        </w:rPr>
        <w:t>Plán obstarávaní</w:t>
      </w:r>
      <w:bookmarkEnd w:id="218"/>
      <w:bookmarkEnd w:id="219"/>
      <w:bookmarkEnd w:id="220"/>
      <w:bookmarkEnd w:id="221"/>
    </w:p>
    <w:p w14:paraId="518D9C3A" w14:textId="2FC9BA9F"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151D4D">
      <w:pPr>
        <w:pStyle w:val="Odsekzoznamu"/>
        <w:numPr>
          <w:ilvl w:val="0"/>
          <w:numId w:val="101"/>
        </w:numPr>
        <w:spacing w:before="120" w:after="120" w:line="288" w:lineRule="auto"/>
      </w:pPr>
      <w:r w:rsidRPr="006451E8">
        <w:t>názov predmetu zákazky,</w:t>
      </w:r>
    </w:p>
    <w:p w14:paraId="1FAEB9BB" w14:textId="77777777" w:rsidR="006451E8" w:rsidRPr="006451E8" w:rsidRDefault="006451E8" w:rsidP="00151D4D">
      <w:pPr>
        <w:pStyle w:val="Odsekzoznamu"/>
        <w:numPr>
          <w:ilvl w:val="0"/>
          <w:numId w:val="101"/>
        </w:numPr>
        <w:spacing w:before="120" w:after="120" w:line="288" w:lineRule="auto"/>
      </w:pPr>
      <w:r w:rsidRPr="006451E8">
        <w:t>stručný opis predmetu zákazky,</w:t>
      </w:r>
    </w:p>
    <w:p w14:paraId="0D17EB44" w14:textId="77777777"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14:paraId="69A9493F" w14:textId="77777777" w:rsidR="006451E8" w:rsidRPr="006451E8" w:rsidRDefault="006451E8" w:rsidP="00151D4D">
      <w:pPr>
        <w:pStyle w:val="Odsekzoznamu"/>
        <w:numPr>
          <w:ilvl w:val="0"/>
          <w:numId w:val="101"/>
        </w:numPr>
        <w:spacing w:before="120" w:after="120" w:line="288" w:lineRule="auto"/>
      </w:pPr>
      <w:r w:rsidRPr="006451E8">
        <w:t>postup zadávania zákazky,</w:t>
      </w:r>
    </w:p>
    <w:p w14:paraId="1E6BE2E9" w14:textId="77777777"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053A7832"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ex-ante kontrola, druhá ex-ante kontrola alebo štandardná ex-post kontrola).</w:t>
      </w:r>
    </w:p>
    <w:p w14:paraId="7A55D255" w14:textId="5F11C474"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222" w:name="_Toc359942925"/>
      <w:bookmarkStart w:id="223" w:name="_Toc359943221"/>
      <w:bookmarkStart w:id="224" w:name="_Toc359943517"/>
      <w:bookmarkStart w:id="225" w:name="_Toc359943819"/>
      <w:bookmarkStart w:id="226" w:name="_Toc359944121"/>
      <w:bookmarkStart w:id="227" w:name="_Toc359944421"/>
      <w:bookmarkStart w:id="228" w:name="_Toc360024481"/>
      <w:bookmarkStart w:id="229" w:name="_Toc360030476"/>
      <w:bookmarkStart w:id="230" w:name="_Toc360031226"/>
      <w:bookmarkStart w:id="231" w:name="_Toc360109828"/>
      <w:bookmarkStart w:id="232" w:name="_Toc360110138"/>
      <w:bookmarkStart w:id="233" w:name="_Toc360118328"/>
      <w:bookmarkStart w:id="234" w:name="_Toc360118643"/>
      <w:bookmarkStart w:id="235" w:name="_Toc360031227"/>
      <w:bookmarkStart w:id="236" w:name="_Toc409190740"/>
      <w:bookmarkStart w:id="237" w:name="_Toc440372879"/>
      <w:bookmarkStart w:id="238" w:name="_Toc440636390"/>
      <w:bookmarkEnd w:id="222"/>
      <w:bookmarkEnd w:id="223"/>
      <w:bookmarkEnd w:id="224"/>
      <w:bookmarkEnd w:id="225"/>
      <w:bookmarkEnd w:id="226"/>
      <w:bookmarkEnd w:id="227"/>
      <w:bookmarkEnd w:id="228"/>
      <w:bookmarkEnd w:id="229"/>
      <w:bookmarkEnd w:id="230"/>
      <w:bookmarkEnd w:id="231"/>
      <w:bookmarkEnd w:id="232"/>
      <w:bookmarkEnd w:id="233"/>
      <w:bookmarkEnd w:id="234"/>
      <w:r w:rsidRPr="0073389C">
        <w:rPr>
          <w:lang w:val="sk-SK"/>
        </w:rPr>
        <w:lastRenderedPageBreak/>
        <w:t>Predpokladaná hodnota zákazky</w:t>
      </w:r>
      <w:bookmarkEnd w:id="235"/>
      <w:bookmarkEnd w:id="236"/>
      <w:r w:rsidRPr="0073389C">
        <w:rPr>
          <w:lang w:val="sk-SK"/>
        </w:rPr>
        <w:t xml:space="preserve"> (PHZ)</w:t>
      </w:r>
      <w:bookmarkEnd w:id="237"/>
      <w:bookmarkEnd w:id="238"/>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27EC9AE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w:t>
      </w:r>
      <w:r w:rsidR="00F44B25">
        <w:t xml:space="preserve"> objektívne </w:t>
      </w:r>
      <w:r w:rsidR="00A83C79" w:rsidRPr="00A83C79">
        <w:t>odôvodniteľných prípadoch. Uvedené nemá vplyv na povinnosť určenia PHZ pred vyhlásením VO. Ak sa určia podmienky účasti v 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17326E6A"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F44B25">
        <w:rPr>
          <w:b/>
          <w:i/>
        </w:rPr>
        <w:t xml:space="preserve">AK </w:t>
      </w:r>
      <w:r w:rsidR="00F44B25">
        <w:t>p</w:t>
      </w:r>
      <w:r w:rsidR="000A74CB" w:rsidRPr="000A74CB">
        <w:t xml:space="preserve">rijímateľ </w:t>
      </w:r>
      <w:r w:rsidR="00F44B25" w:rsidRPr="00F44B25">
        <w:t>určuje PHZ na základe prieskumu trhu,</w:t>
      </w:r>
      <w:r w:rsidR="000A74CB" w:rsidRPr="000A74CB">
        <w:t>je povinný pri realizácii prieskumu trhu osloviť</w:t>
      </w:r>
      <w:r w:rsidR="00F44B25" w:rsidRPr="00DD30A9">
        <w:t xml:space="preserve"> </w:t>
      </w:r>
      <w:r w:rsidR="00F44B25" w:rsidRPr="00F44B25">
        <w:t>min. 3 relevantných potenciálnych dodávateľov</w:t>
      </w:r>
      <w:r w:rsidR="000A74CB" w:rsidRPr="000A74CB">
        <w:t xml:space="preserve">, resp. </w:t>
      </w:r>
      <w:r w:rsidR="00F44B25" w:rsidRPr="00F44B25">
        <w:t>identifikovať min. 3 relevantné cenové ponuky na trhu.</w:t>
      </w:r>
      <w:r w:rsidR="000A74CB" w:rsidRPr="000A74CB">
        <w:t>.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9"/>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180806FA"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103054">
        <w:rPr>
          <w:rFonts w:cs="Arial"/>
          <w:szCs w:val="19"/>
          <w:lang w:val="sk-SK"/>
        </w:rPr>
        <w:t>,</w:t>
      </w:r>
    </w:p>
    <w:p w14:paraId="13D0B168" w14:textId="0CDCE557" w:rsidR="00103054" w:rsidRDefault="00F44B25" w:rsidP="00F158F9">
      <w:pPr>
        <w:pStyle w:val="Bulletslevel2"/>
        <w:spacing w:after="120" w:line="288" w:lineRule="auto"/>
        <w:ind w:left="567" w:hanging="283"/>
        <w:jc w:val="both"/>
        <w:rPr>
          <w:rFonts w:cs="Arial"/>
          <w:szCs w:val="19"/>
          <w:lang w:val="sk-SK"/>
        </w:rPr>
      </w:pPr>
      <w:r>
        <w:rPr>
          <w:rFonts w:cs="Arial"/>
          <w:szCs w:val="19"/>
          <w:lang w:val="sk-SK"/>
        </w:rPr>
        <w:t xml:space="preserve">Z </w:t>
      </w:r>
      <w:r w:rsidR="00103054" w:rsidRPr="00103054">
        <w:rPr>
          <w:rFonts w:cs="Arial"/>
          <w:szCs w:val="19"/>
          <w:lang w:val="sk-SK"/>
        </w:rPr>
        <w:t xml:space="preserve">projektantom </w:t>
      </w:r>
      <w:r w:rsidRPr="00103054">
        <w:rPr>
          <w:rFonts w:cs="Arial"/>
          <w:szCs w:val="19"/>
          <w:lang w:val="sk-SK"/>
        </w:rPr>
        <w:t>ocenen</w:t>
      </w:r>
      <w:r>
        <w:rPr>
          <w:rFonts w:cs="Arial"/>
          <w:szCs w:val="19"/>
          <w:lang w:val="sk-SK"/>
        </w:rPr>
        <w:t>ého</w:t>
      </w:r>
      <w:r w:rsidRPr="00103054">
        <w:rPr>
          <w:rFonts w:cs="Arial"/>
          <w:szCs w:val="19"/>
          <w:lang w:val="sk-SK"/>
        </w:rPr>
        <w:t xml:space="preserve"> </w:t>
      </w:r>
      <w:r w:rsidR="00103054" w:rsidRPr="00103054">
        <w:rPr>
          <w:rFonts w:cs="Arial"/>
          <w:szCs w:val="19"/>
          <w:lang w:val="sk-SK"/>
        </w:rPr>
        <w:t>rozpočt</w:t>
      </w:r>
      <w:r>
        <w:rPr>
          <w:rFonts w:cs="Arial"/>
          <w:szCs w:val="19"/>
          <w:lang w:val="sk-SK"/>
        </w:rPr>
        <w:t>u</w:t>
      </w:r>
      <w:r w:rsidR="00103054" w:rsidRPr="00103054">
        <w:rPr>
          <w:rFonts w:cs="Arial"/>
          <w:szCs w:val="19"/>
          <w:lang w:val="sk-SK"/>
        </w:rPr>
        <w:t xml:space="preserve"> stavebných prác </w:t>
      </w:r>
      <w:r w:rsidRPr="00103054">
        <w:rPr>
          <w:rFonts w:cs="Arial"/>
          <w:szCs w:val="19"/>
          <w:lang w:val="sk-SK"/>
        </w:rPr>
        <w:t>aktuáln</w:t>
      </w:r>
      <w:r>
        <w:rPr>
          <w:rFonts w:cs="Arial"/>
          <w:szCs w:val="19"/>
          <w:lang w:val="sk-SK"/>
        </w:rPr>
        <w:t>eho</w:t>
      </w:r>
      <w:r w:rsidRPr="00103054">
        <w:rPr>
          <w:rFonts w:cs="Arial"/>
          <w:szCs w:val="19"/>
          <w:lang w:val="sk-SK"/>
        </w:rPr>
        <w:t xml:space="preserve"> </w:t>
      </w:r>
      <w:r>
        <w:rPr>
          <w:rFonts w:cs="Arial"/>
          <w:szCs w:val="19"/>
          <w:lang w:val="sk-SK"/>
        </w:rPr>
        <w:t>v</w:t>
      </w:r>
      <w:r w:rsidRPr="00103054">
        <w:rPr>
          <w:rFonts w:cs="Arial"/>
          <w:szCs w:val="19"/>
          <w:lang w:val="sk-SK"/>
        </w:rPr>
        <w:t> čas</w:t>
      </w:r>
      <w:r>
        <w:rPr>
          <w:rFonts w:cs="Arial"/>
          <w:szCs w:val="19"/>
          <w:lang w:val="sk-SK"/>
        </w:rPr>
        <w:t>e</w:t>
      </w:r>
      <w:r w:rsidRPr="00103054">
        <w:rPr>
          <w:rFonts w:cs="Arial"/>
          <w:szCs w:val="19"/>
          <w:lang w:val="sk-SK"/>
        </w:rPr>
        <w:t xml:space="preserve"> </w:t>
      </w:r>
      <w:r w:rsidR="00103054" w:rsidRPr="00103054">
        <w:rPr>
          <w:rFonts w:cs="Arial"/>
          <w:szCs w:val="19"/>
          <w:lang w:val="sk-SK"/>
        </w:rPr>
        <w:t>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pečiatkou projektanta,</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76593A08" w:rsidR="009D7F63" w:rsidRPr="0073389C" w:rsidRDefault="009D7F63" w:rsidP="009D7F63">
      <w:pPr>
        <w:spacing w:before="120" w:after="120" w:line="288" w:lineRule="auto"/>
        <w:jc w:val="both"/>
      </w:pPr>
      <w:r w:rsidRPr="0073389C">
        <w:t xml:space="preserve">V prípade, ak je vysúťažená hodnota zákazky vyššia ako jej predpokladaná hodnota (rozpočet) uvedená v zmluve o NFP, poskytovateľ preplatí výdavky len do výšky sumy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239" w:name="_Toc359942927"/>
      <w:bookmarkStart w:id="240" w:name="_Toc359943223"/>
      <w:bookmarkStart w:id="241" w:name="_Toc359943519"/>
      <w:bookmarkStart w:id="242" w:name="_Toc359943821"/>
      <w:bookmarkStart w:id="243" w:name="_Toc359944123"/>
      <w:bookmarkStart w:id="244" w:name="_Toc359944423"/>
      <w:bookmarkStart w:id="245" w:name="_Toc360024483"/>
      <w:bookmarkStart w:id="246" w:name="_Toc360030478"/>
      <w:bookmarkStart w:id="247" w:name="_Toc360031228"/>
      <w:bookmarkStart w:id="248" w:name="_Toc360109830"/>
      <w:bookmarkStart w:id="249" w:name="_Toc360110140"/>
      <w:bookmarkStart w:id="250" w:name="_Toc360118330"/>
      <w:bookmarkStart w:id="251" w:name="_Toc360118645"/>
      <w:bookmarkStart w:id="252" w:name="_Toc409190741"/>
      <w:bookmarkStart w:id="253" w:name="_Toc360031229"/>
      <w:bookmarkStart w:id="254" w:name="_Toc440372880"/>
      <w:bookmarkStart w:id="255" w:name="_Toc440636391"/>
      <w:bookmarkEnd w:id="239"/>
      <w:bookmarkEnd w:id="240"/>
      <w:bookmarkEnd w:id="241"/>
      <w:bookmarkEnd w:id="242"/>
      <w:bookmarkEnd w:id="243"/>
      <w:bookmarkEnd w:id="244"/>
      <w:bookmarkEnd w:id="245"/>
      <w:bookmarkEnd w:id="246"/>
      <w:bookmarkEnd w:id="247"/>
      <w:bookmarkEnd w:id="248"/>
      <w:bookmarkEnd w:id="249"/>
      <w:bookmarkEnd w:id="250"/>
      <w:bookmarkEnd w:id="251"/>
      <w:r w:rsidRPr="0073389C">
        <w:rPr>
          <w:lang w:val="sk-SK"/>
        </w:rPr>
        <w:t>Povinnosť uzatvoriť zmluvu</w:t>
      </w:r>
      <w:bookmarkEnd w:id="252"/>
      <w:bookmarkEnd w:id="253"/>
      <w:bookmarkEnd w:id="254"/>
      <w:bookmarkEnd w:id="255"/>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xml:space="preserve">, lehotu </w:t>
      </w:r>
      <w:r w:rsidR="001D76D4" w:rsidRPr="001D76D4">
        <w:lastRenderedPageBreak/>
        <w:t>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E8DB543"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prijímateľa pri uzatváraní zmluvy úspešným uchádzačom dodržiavať zákon č. 315/2016 Z. z. o registri partnerov verejného sektora a o zmene a doplnení niektorých zákonov s</w:t>
      </w:r>
    </w:p>
    <w:p w14:paraId="7A55D274" w14:textId="77777777" w:rsidR="009D7F63" w:rsidRPr="0073389C" w:rsidRDefault="009D7F63" w:rsidP="009D7F63">
      <w:pPr>
        <w:pStyle w:val="Nadpis3"/>
        <w:ind w:left="567" w:firstLine="0"/>
        <w:rPr>
          <w:lang w:val="sk-SK"/>
        </w:rPr>
      </w:pPr>
      <w:bookmarkStart w:id="256" w:name="_Toc440372881"/>
      <w:bookmarkStart w:id="257" w:name="_Toc440636392"/>
      <w:r w:rsidRPr="0073389C">
        <w:rPr>
          <w:lang w:val="sk-SK"/>
        </w:rPr>
        <w:t>Finančné limity</w:t>
      </w:r>
      <w:bookmarkEnd w:id="256"/>
      <w:bookmarkEnd w:id="257"/>
    </w:p>
    <w:p w14:paraId="7A55D275" w14:textId="7D6BE98A"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w:t>
      </w:r>
      <w:r w:rsidR="00DE32EC">
        <w:rPr>
          <w:b/>
          <w:u w:val="single"/>
        </w:rPr>
        <w:t xml:space="preserve"> pre nadlimitné zákazky</w:t>
      </w:r>
      <w:r w:rsidRPr="0073389C">
        <w:rPr>
          <w:b/>
          <w:u w:val="single"/>
        </w:rPr>
        <w:t xml:space="preserve"> sú ustanovené všeobecne záväzným právnym predpisom ÚVO</w:t>
      </w:r>
      <w:r w:rsidRPr="0073389C">
        <w:rPr>
          <w:rStyle w:val="Odkaznapoznmkupodiarou"/>
          <w:b/>
          <w:sz w:val="19"/>
          <w:u w:val="single"/>
        </w:rPr>
        <w:footnoteReference w:id="100"/>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258" w:name="_Toc440372882"/>
      <w:bookmarkStart w:id="259" w:name="_Toc440636393"/>
      <w:r w:rsidRPr="0073389C">
        <w:rPr>
          <w:lang w:val="sk-SK"/>
        </w:rPr>
        <w:t>Všeobecné ustanovenia</w:t>
      </w:r>
      <w:bookmarkEnd w:id="258"/>
      <w:bookmarkEnd w:id="259"/>
    </w:p>
    <w:p w14:paraId="2FEB4BD8" w14:textId="77777777" w:rsidR="00DE32E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w:t>
      </w:r>
    </w:p>
    <w:p w14:paraId="7A55D278" w14:textId="4F6AC3B8" w:rsidR="009D7F63" w:rsidRDefault="00DE32EC" w:rsidP="009D7F63">
      <w:pPr>
        <w:spacing w:before="120" w:after="120" w:line="288" w:lineRule="auto"/>
        <w:jc w:val="both"/>
      </w:pPr>
      <w:r>
        <w:t>D</w:t>
      </w:r>
      <w:r w:rsidR="001D76D4" w:rsidRPr="001D76D4">
        <w:t>okumentáci</w:t>
      </w:r>
      <w:r>
        <w:t>u</w:t>
      </w:r>
      <w:r w:rsidR="001D76D4" w:rsidRPr="001D76D4">
        <w:t xml:space="preserve"> prijímateľ </w:t>
      </w:r>
      <w:r w:rsidRPr="00DE32EC">
        <w:t>predkladá písomne (v listinnej podobe)</w:t>
      </w:r>
      <w:r>
        <w:t xml:space="preserve"> </w:t>
      </w:r>
      <w:r w:rsidR="001D76D4" w:rsidRPr="001D76D4">
        <w:t xml:space="preserve"> a</w:t>
      </w:r>
      <w:r>
        <w:t>lebo</w:t>
      </w:r>
      <w:r w:rsidR="001D76D4" w:rsidRPr="001D76D4">
        <w:t xml:space="preserve"> v elektronickej podobe (napr. na </w:t>
      </w:r>
      <w:r w:rsidR="00E575D3">
        <w:rPr>
          <w:rFonts w:cs="Arial"/>
          <w:szCs w:val="19"/>
        </w:rPr>
        <w:t>pevnom neprepisovateľnom nosiči</w:t>
      </w:r>
      <w:r w:rsidR="001D76D4" w:rsidRPr="001D76D4">
        <w:t>)</w:t>
      </w:r>
      <w:r>
        <w:t>,</w:t>
      </w:r>
      <w:r w:rsidRPr="00DE32EC">
        <w:t xml:space="preserve"> pričom časť dokumentácie je prijímateľ povinný predložiť aj cez ITMS 2014+</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009D7F63" w:rsidRPr="0073389C">
        <w:t>.</w:t>
      </w:r>
      <w:r w:rsidR="00E575D3">
        <w:t xml:space="preserve"> </w:t>
      </w:r>
      <w:r w:rsidR="00315570" w:rsidRPr="00315570">
        <w:t>Uvedené neplatí pre podpísanú zmluvu/Dodatok s úspešným uchádzačom/dodávateľom a  výkaz výmer, ktorý prijímateľ vždy predkladá aj písomne</w:t>
      </w:r>
      <w:r w:rsidR="00315570">
        <w:t xml:space="preserve"> (v listinnej podobe).</w:t>
      </w:r>
      <w:r w:rsidR="00315570" w:rsidRPr="00315570">
        <w:t xml:space="preserve"> </w:t>
      </w:r>
      <w:r w:rsidR="00E575D3" w:rsidRPr="00E575D3">
        <w:t xml:space="preserve">V prípade, ak prijímateľ dokumentáciu z VO plánuje predložiť v elektronickej podobe, sprievodný list, čestné vyhlásenia a podpísanú zmluvu s dodávateľom predloží v listinnej podobe. </w:t>
      </w:r>
      <w:r w:rsidR="00E575D3" w:rsidRPr="00DD30A9">
        <w:rPr>
          <w:b/>
        </w:rPr>
        <w:t xml:space="preserve">Minimálny rozsah dokumentácie, ktorú prijímateľ </w:t>
      </w:r>
      <w:r w:rsidR="00315570">
        <w:rPr>
          <w:b/>
        </w:rPr>
        <w:t xml:space="preserve">povinne </w:t>
      </w:r>
      <w:r w:rsidR="00E575D3" w:rsidRPr="00DD30A9">
        <w:rPr>
          <w:b/>
        </w:rPr>
        <w:t>predkladá cez ITMS 2014+ je definovaný rozsahom dokumentácie zverejňovanej v profile verejného obstarávateľa v závislosti od hodnoty a typu zákazky</w:t>
      </w:r>
      <w:r w:rsidR="00315570">
        <w:rPr>
          <w:b/>
        </w:rPr>
        <w:t xml:space="preserve"> </w:t>
      </w:r>
      <w:r w:rsidR="00315570" w:rsidRPr="00DD30A9">
        <w:t xml:space="preserve">(pozn. uvedená povinnosť platí pre všetkých prijímateľov a nevzťahuje sa na informácie podľa § 64 ods. 1 písm. d) a písm. e) ZVO). </w:t>
      </w:r>
      <w:r w:rsidR="00315570" w:rsidRPr="00DD30A9">
        <w:rPr>
          <w:u w:val="single"/>
        </w:rPr>
        <w:t>V prípade ponúk jednotlivých uchádzačov je povinnosťou prijímateľa predložiť cez ITMS 2014+ iba ponuku úspešného uchádzača</w:t>
      </w:r>
      <w:r w:rsidR="00E575D3" w:rsidRPr="00E575D3">
        <w:t xml:space="preserve">. </w:t>
      </w:r>
      <w:r w:rsidR="00315570" w:rsidRPr="00315570">
        <w:t xml:space="preserve"> Ďalšie doklady z procesu VO, na ktoré sa nevzťahuje § 64 ZVO, predkladá prijímateľ v listinnej podobe.</w:t>
      </w:r>
    </w:p>
    <w:p w14:paraId="3EC464FA" w14:textId="77777777"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automaticky vygenerovanú zmluvu, ktorá je výsledkom VO.</w:t>
      </w:r>
    </w:p>
    <w:p w14:paraId="0F62AC28" w14:textId="77777777" w:rsidR="00315570" w:rsidRPr="00315570" w:rsidRDefault="00315570" w:rsidP="00315570">
      <w:pPr>
        <w:spacing w:before="120" w:after="120" w:line="288" w:lineRule="auto"/>
        <w:jc w:val="both"/>
      </w:pPr>
      <w:r w:rsidRPr="00315570">
        <w:lastRenderedPageBreak/>
        <w:t xml:space="preserve">V prípade </w:t>
      </w:r>
      <w:r w:rsidRPr="00315570">
        <w:rPr>
          <w:b/>
        </w:rPr>
        <w:t>zákaziek s nízkou hodnotou</w:t>
      </w:r>
      <w:r w:rsidRPr="00315570">
        <w:t xml:space="preserve"> je prijímateľ cez ITMS 2014+ povinný predložiť podpísanú zmluvu s úspešným uchádzačom/dodávateľom, resp. záväznú objednávku alebo iný dokument, ktorý jednoznačne a hodnoverne preukazuje formálne, príp. aj vecné naplnenie výsledku VO.</w:t>
      </w:r>
    </w:p>
    <w:p w14:paraId="7A171133" w14:textId="57732C22" w:rsidR="00315570" w:rsidRPr="0073389C" w:rsidRDefault="00315570" w:rsidP="00315570">
      <w:pPr>
        <w:spacing w:before="120" w:after="120" w:line="288" w:lineRule="auto"/>
        <w:jc w:val="both"/>
      </w:pPr>
      <w:r w:rsidRPr="00315570">
        <w:t>Rovnako je prijímateľ povinný zaevidovať do ITMS 2014+ aj dodatky a čiastkové zmluvy do príslušného stavu v závislosti od typu kontroly, na ktorú ich má prijímateľ povinnosť predložiť.</w:t>
      </w:r>
    </w:p>
    <w:p w14:paraId="4D4DE836" w14:textId="50A95DC5"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Pr="00667C12">
        <w:rPr>
          <w:rFonts w:ascii="Arial" w:hAnsi="Arial" w:cs="Arial"/>
          <w:b w:val="0"/>
          <w:sz w:val="19"/>
          <w:szCs w:val="19"/>
        </w:rPr>
        <w:t>Prijímateľ je povinný zaevidovať verejné obstarávanie/obstarávanie do ITMS 2014+ vrátane všetkých povinných príloh najneskôr v deň doručenia dokumentácie na kontrolu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3837B46E"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05FDCB1F"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2726683D"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neoboznámi </w:t>
      </w:r>
      <w:r w:rsidR="00315570">
        <w:rPr>
          <w:rFonts w:ascii="Arial" w:hAnsi="Arial" w:cs="Arial"/>
          <w:b w:val="0"/>
          <w:sz w:val="19"/>
          <w:szCs w:val="19"/>
        </w:rPr>
        <w:t>p</w:t>
      </w:r>
      <w:r w:rsidR="00315570" w:rsidRPr="00DA7632">
        <w:rPr>
          <w:rFonts w:ascii="Arial" w:hAnsi="Arial" w:cs="Arial"/>
          <w:b w:val="0"/>
          <w:sz w:val="19"/>
          <w:szCs w:val="19"/>
        </w:rPr>
        <w:t xml:space="preserve">rijímateľa </w:t>
      </w:r>
      <w:r w:rsidRPr="00DA7632">
        <w:rPr>
          <w:rFonts w:ascii="Arial" w:hAnsi="Arial" w:cs="Arial"/>
          <w:b w:val="0"/>
          <w:sz w:val="19"/>
          <w:szCs w:val="19"/>
        </w:rPr>
        <w:t xml:space="preserve">(nezašle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lastRenderedPageBreak/>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6E54DAAA"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6077B1">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151D4D">
      <w:pPr>
        <w:pStyle w:val="Bulletslevel2"/>
        <w:numPr>
          <w:ilvl w:val="0"/>
          <w:numId w:val="84"/>
        </w:numPr>
        <w:jc w:val="both"/>
        <w:rPr>
          <w:rFonts w:cs="Arial"/>
          <w:lang w:val="sk-SK"/>
        </w:rPr>
      </w:pPr>
      <w:r w:rsidRPr="00144232">
        <w:rPr>
          <w:rFonts w:cs="Arial"/>
          <w:lang w:val="sk-SK"/>
        </w:rPr>
        <w:lastRenderedPageBreak/>
        <w:t>automaticky vygenerovanú zmluvu, ktorá je výsledkom VO;</w:t>
      </w:r>
    </w:p>
    <w:p w14:paraId="773F5827" w14:textId="77777777"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14:paraId="5B529645" w14:textId="14524D4D"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147BDE94"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 xml:space="preserve">Uvedená informácia bude tvoriť súčasť predloženej dokumentácie na kontrolu VO. </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01"/>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lastRenderedPageBreak/>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097A2694"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691C33">
        <w:rPr>
          <w:rFonts w:cs="Arial"/>
          <w:color w:val="365F91" w:themeColor="accent1" w:themeShade="BF"/>
          <w:szCs w:val="19"/>
        </w:rPr>
        <w:t xml:space="preserve">konkrétne  </w:t>
      </w:r>
      <w:del w:id="260" w:author="Autor">
        <w:r w:rsidRPr="00691C33" w:rsidDel="0043783A">
          <w:rPr>
            <w:rFonts w:cs="Arial"/>
            <w:color w:val="365F91" w:themeColor="accent1" w:themeShade="BF"/>
            <w:szCs w:val="19"/>
          </w:rPr>
          <w:delText xml:space="preserve">dohôd obmedzujúcich súťaž </w:delText>
        </w:r>
      </w:del>
      <w:r w:rsidRPr="00691C33">
        <w:rPr>
          <w:rFonts w:cs="Arial"/>
          <w:color w:val="365F91" w:themeColor="accent1" w:themeShade="BF"/>
          <w:szCs w:val="19"/>
        </w:rPr>
        <w:t>po</w:t>
      </w:r>
      <w:r w:rsidRPr="008D5848">
        <w:rPr>
          <w:rFonts w:cs="Arial"/>
          <w:szCs w:val="19"/>
        </w:rPr>
        <w:t xml:space="preserve">dľa § 4 zákona o ochrane hospodárskej </w:t>
      </w:r>
      <w:r w:rsidRPr="0043783A">
        <w:rPr>
          <w:rFonts w:cs="Arial"/>
          <w:szCs w:val="19"/>
        </w:rPr>
        <w:t>súťaže</w:t>
      </w:r>
      <w:r w:rsidRPr="0002218E">
        <w:rPr>
          <w:rFonts w:cs="Arial"/>
          <w:color w:val="365F91" w:themeColor="accent1" w:themeShade="BF"/>
          <w:szCs w:val="19"/>
        </w:rPr>
        <w:t xml:space="preserve">). </w:t>
      </w:r>
      <w:ins w:id="261" w:author="Autor">
        <w:r w:rsidR="0043783A" w:rsidRPr="0002218E">
          <w:rPr>
            <w:rFonts w:cs="Arial"/>
            <w:color w:val="365F91" w:themeColor="accent1" w:themeShade="BF"/>
            <w:szCs w:val="19"/>
          </w:rPr>
          <w:t xml:space="preserve"> Za účelom zvýšenia informovanosti prijímateľov je v prílohe tejto príručky (Príloha č. </w:t>
        </w:r>
      </w:ins>
      <w:ins w:id="262" w:author="Zuzana Hušeková" w:date="2018-06-12T10:14:00Z">
        <w:r w:rsidR="00D000F2">
          <w:rPr>
            <w:rFonts w:cs="Arial"/>
            <w:color w:val="365F91" w:themeColor="accent1" w:themeShade="BF"/>
            <w:szCs w:val="19"/>
          </w:rPr>
          <w:t>33</w:t>
        </w:r>
      </w:ins>
      <w:ins w:id="263" w:author="Autor">
        <w:del w:id="264" w:author="Zuzana Hušeková" w:date="2018-06-12T10:14:00Z">
          <w:r w:rsidR="0043783A" w:rsidRPr="0002218E" w:rsidDel="00D000F2">
            <w:rPr>
              <w:rFonts w:cs="Arial"/>
              <w:color w:val="365F91" w:themeColor="accent1" w:themeShade="BF"/>
              <w:szCs w:val="19"/>
            </w:rPr>
            <w:delText>12</w:delText>
          </w:r>
        </w:del>
        <w:r w:rsidR="0043783A" w:rsidRPr="0002218E">
          <w:rPr>
            <w:rFonts w:cs="Arial"/>
            <w:color w:val="365F91" w:themeColor="accent1" w:themeShade="BF"/>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ins>
      <w:r w:rsidRPr="0002218E">
        <w:rPr>
          <w:rFonts w:cs="Arial"/>
          <w:color w:val="365F91" w:themeColor="accent1" w:themeShade="BF"/>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265" w:name="_Toc418000109"/>
      <w:bookmarkStart w:id="266" w:name="_Toc440372883"/>
      <w:bookmarkStart w:id="267" w:name="_Toc440636394"/>
      <w:bookmarkEnd w:id="265"/>
      <w:r w:rsidRPr="00C477FA">
        <w:rPr>
          <w:lang w:val="sk-SK"/>
        </w:rPr>
        <w:t xml:space="preserve">Typy </w:t>
      </w:r>
      <w:r w:rsidRPr="0073389C">
        <w:rPr>
          <w:lang w:val="sk-SK"/>
        </w:rPr>
        <w:t>kontroly VO</w:t>
      </w:r>
      <w:bookmarkEnd w:id="266"/>
      <w:bookmarkEnd w:id="267"/>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odôvodnenie použitého postupu VO, ak sa vyžaduje.</w:t>
      </w:r>
    </w:p>
    <w:p w14:paraId="57864A70" w14:textId="01DC6F67"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25826EFD"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od doručenia dokumentácie prijímateľom.</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7DC636F3" w:rsidR="00BF2A0B" w:rsidRPr="008D5848" w:rsidRDefault="008D52ED"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predpokladanú hodnotu zákazky, resp. na zvolený postup nadlimitné (okrem VO uskutočnených centrálnou obstarávacou organizáciou)</w:t>
      </w:r>
      <w:r w:rsidR="00C7417C" w:rsidRPr="008D5848">
        <w:t xml:space="preserve">; </w:t>
      </w:r>
    </w:p>
    <w:p w14:paraId="32AA0BA1" w14:textId="3836FCF1"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zákazkách realizovaných podlimitným postupom zadávania zákazky</w:t>
      </w:r>
      <w:r>
        <w:t>;</w:t>
      </w:r>
    </w:p>
    <w:p w14:paraId="41C97BFF" w14:textId="5D588039"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p>
    <w:p w14:paraId="41314FB8" w14:textId="5F102D14" w:rsidR="00BF2A0B" w:rsidRDefault="00BF2A0B"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podlimitných zákazkách na stavebné práce bez využitia elektronického trhoviska</w:t>
      </w:r>
      <w:r>
        <w:t>;</w:t>
      </w:r>
    </w:p>
    <w:p w14:paraId="4238FFBA" w14:textId="05167992" w:rsidR="00BF2A0B"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782EE144" w:rsidR="00E322E9" w:rsidRDefault="005D4EE3" w:rsidP="00DD30A9">
      <w:pPr>
        <w:pStyle w:val="Odsekzoznamu"/>
        <w:numPr>
          <w:ilvl w:val="1"/>
          <w:numId w:val="128"/>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podlimitných zákazkách pri službách uvedených v prílohe č. 1 ZVO (sociálne služby a iné osobitné služby)</w:t>
      </w:r>
      <w:r w:rsidR="00BF2A0B" w:rsidRPr="00DD30A9">
        <w:t xml:space="preserve"> </w:t>
      </w:r>
      <w:r w:rsidR="00BF2A0B" w:rsidRPr="00BF2A0B">
        <w:t>bez využitia elektronického trhoviska</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74FD75A9"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67C525D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w:t>
      </w:r>
      <w:r w:rsidR="0045429D">
        <w:t>určí</w:t>
      </w:r>
      <w:r w:rsidR="0045429D" w:rsidRPr="0073389C">
        <w:t xml:space="preserve"> </w:t>
      </w:r>
      <w:r w:rsidR="0045429D">
        <w:t xml:space="preserve"> zodpovedajúcu výšku </w:t>
      </w:r>
      <w:r w:rsidRPr="0073389C">
        <w:t xml:space="preserve">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 xml:space="preserve">nebudú </w:t>
      </w:r>
      <w:r w:rsidR="0045429D">
        <w:rPr>
          <w:b/>
        </w:rPr>
        <w:t>pripusten</w:t>
      </w:r>
      <w:r w:rsidR="0045429D" w:rsidRPr="0073389C">
        <w:rPr>
          <w:b/>
        </w:rPr>
        <w:t>é</w:t>
      </w:r>
      <w:r w:rsidR="0045429D" w:rsidRPr="0073389C">
        <w:t xml:space="preserve"> </w:t>
      </w:r>
      <w:r w:rsidR="0045429D">
        <w:t>do</w:t>
      </w:r>
      <w:r w:rsidR="0045429D" w:rsidRPr="0073389C">
        <w:t xml:space="preserve"> financovani</w:t>
      </w:r>
      <w:r w:rsidR="0045429D">
        <w:t>a</w:t>
      </w:r>
      <w:r w:rsidR="0045429D" w:rsidRPr="0073389C">
        <w:t xml:space="preserve"> </w:t>
      </w:r>
      <w:r w:rsidRPr="0073389C">
        <w:t xml:space="preserve">v plnom rozsahu. </w:t>
      </w:r>
    </w:p>
    <w:p w14:paraId="68EE2663" w14:textId="77777777" w:rsidR="00C7417C" w:rsidRDefault="00C7417C" w:rsidP="009D7F63">
      <w:pPr>
        <w:spacing w:before="120" w:after="120" w:line="288" w:lineRule="auto"/>
        <w:jc w:val="both"/>
        <w:rPr>
          <w:b/>
        </w:rPr>
      </w:pPr>
    </w:p>
    <w:p w14:paraId="444774FE" w14:textId="47D1894A"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4A40F93D"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C90720">
        <w:t xml:space="preserve"> a v rámci nadlimitných zákaziek realizovaných podlimitným postupom</w:t>
      </w:r>
      <w:r w:rsidRPr="0073389C">
        <w:t>.</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0F763063"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2499ED24" w:rsidR="004221C7" w:rsidRPr="004221C7" w:rsidRDefault="004221C7" w:rsidP="004221C7">
      <w:pPr>
        <w:spacing w:before="120" w:after="120" w:line="288" w:lineRule="auto"/>
        <w:jc w:val="both"/>
      </w:pPr>
      <w:r w:rsidRPr="004221C7">
        <w:lastRenderedPageBreak/>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 je poskytovateľ oprávnený uplatniť ex ante finančnú opravu pred podpisom zmluvy s úspešným uchádzačom iba v prípade, ak by opakovaním procesu VO vznikli vysoké dodatočné náklady  a zároveň nebol odstránený protiprávny stav konštatovaný v predbežných záveroch poskytovateľa a následne v návrhu správy z kontroly. V prípade, že nie je možné preukázať, že opakovaním procesu VO by vznikli vysoké dodatočné náklady, 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5472023F" w:rsidR="004221C7" w:rsidRDefault="007B2419" w:rsidP="00BF23E3">
      <w:pPr>
        <w:spacing w:before="120" w:after="120" w:line="288" w:lineRule="auto"/>
        <w:jc w:val="both"/>
      </w:pPr>
      <w:r w:rsidRPr="007B2419">
        <w:t>V prípade ak poskytovateľ</w:t>
      </w:r>
      <w:r w:rsidRPr="007B2419" w:rsidDel="006526CF">
        <w:t xml:space="preserve"> </w:t>
      </w:r>
      <w:r w:rsidRPr="007B2419">
        <w:t xml:space="preserve">identifikuje nedodržanie </w:t>
      </w:r>
      <w:r w:rsidR="00B73EC8">
        <w:t>pravidiel</w:t>
      </w:r>
      <w:r w:rsidR="00B73EC8" w:rsidRPr="007B2419">
        <w:t xml:space="preserve"> </w:t>
      </w:r>
      <w:r w:rsidRPr="007B2419">
        <w:t>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62774439" w14:textId="77777777" w:rsidR="006E4DBE" w:rsidRPr="006E4DBE" w:rsidRDefault="006E4DBE" w:rsidP="006E4DBE">
      <w:pPr>
        <w:spacing w:before="120" w:after="120" w:line="288" w:lineRule="auto"/>
        <w:jc w:val="both"/>
      </w:pPr>
      <w:r w:rsidRPr="006E4DBE">
        <w:t xml:space="preserve">ÚVO vykonáva kontrolu </w:t>
      </w:r>
      <w:r w:rsidRPr="006E4DBE">
        <w:rPr>
          <w:b/>
        </w:rPr>
        <w:t>nadlimitných zákaziek</w:t>
      </w:r>
      <w:r w:rsidRPr="006E4DBE">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14812AC2"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Podnet na výkon kontroly podľa § 169 ods. 2 ZVO podáva prijímateľ na základe vyzvania poskytovateľa.</w:t>
      </w:r>
    </w:p>
    <w:p w14:paraId="3A52051B" w14:textId="7869833B"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RO, operačného programu, názvu a čísla projektu, </w:t>
      </w:r>
      <w:r w:rsidR="006077B1" w:rsidRPr="006077B1">
        <w:t>kódu VO z ITMS 2014+,</w:t>
      </w:r>
      <w:r w:rsidR="006077B1">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77777777" w:rsidR="006E4DBE" w:rsidRPr="006E4DBE" w:rsidRDefault="006E4DBE" w:rsidP="006E4DBE">
      <w:pPr>
        <w:spacing w:before="120" w:after="120" w:line="288" w:lineRule="auto"/>
        <w:jc w:val="both"/>
      </w:pPr>
      <w:r w:rsidRPr="006E4DBE">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04B4379C" w14:textId="77777777" w:rsidR="006E4DBE" w:rsidRPr="006E4DBE" w:rsidRDefault="006E4DBE" w:rsidP="006E4DBE">
      <w:pPr>
        <w:spacing w:before="120" w:after="120" w:line="288" w:lineRule="auto"/>
        <w:jc w:val="both"/>
      </w:pPr>
      <w:r w:rsidRPr="006E4DBE">
        <w:t>Ak poskytovateľ zistí nezistí nedostatky, resp. ak zistí nedostatky, ktoré je možné postupmi v zmysle ZVO odstrániť (napr. opätovné vyhodnotenie podmienok účasti alebo ponúk), vyzve prijímateľa na zaslanie podnetu na ÚVO podľa § 169 ods. 1 písm. b) v spojení s § 169 ods. 2 ZVO.</w:t>
      </w:r>
    </w:p>
    <w:p w14:paraId="10C61BBD" w14:textId="77777777" w:rsidR="006E4DBE" w:rsidRPr="006E4DBE" w:rsidRDefault="006E4DBE" w:rsidP="006E4DBE">
      <w:pPr>
        <w:spacing w:before="120" w:after="120" w:line="288" w:lineRule="auto"/>
        <w:jc w:val="both"/>
      </w:pPr>
      <w:r w:rsidRPr="006E4DBE">
        <w:t>Ak poskytovateľ zistí porušenie pravidiel a postupov VO, ktoré mali alebo mohli mať vplyv na výsledok VO a nie je možné odstrániť protiprávny stav, v prípade, že prijímateľ preukáže, že opakovaním procesu VO by vznikli vysoké dodatočné náklady, poskytovateľ vyzve prijímateľa aby podal Podnet na výkon kontroly podľa § 169 ods. 2 ZVO.</w:t>
      </w:r>
    </w:p>
    <w:p w14:paraId="1B22E0C1" w14:textId="77777777" w:rsidR="006E4DBE" w:rsidRPr="006E4DBE" w:rsidRDefault="006E4DBE" w:rsidP="006E4DBE">
      <w:pPr>
        <w:spacing w:before="120" w:after="120" w:line="288" w:lineRule="auto"/>
        <w:jc w:val="both"/>
      </w:pPr>
      <w:r w:rsidRPr="006E4DBE">
        <w:lastRenderedPageBreak/>
        <w:t xml:space="preserve">Po doručení právoplatného rozhodnutia ÚVO v predmetnej veci, poskytovateľ zašle v lehote 15 pracovných dní odo dňa doručenia právoplatného rozhodnutia ÚVO prijímateľovi návrh správy/správu z kontroly VO. </w:t>
      </w:r>
    </w:p>
    <w:p w14:paraId="2414FD58" w14:textId="77777777" w:rsidR="006E4DBE" w:rsidRPr="006E4DBE" w:rsidRDefault="006E4DBE" w:rsidP="006E4DBE">
      <w:pPr>
        <w:spacing w:before="120" w:after="120" w:line="288" w:lineRule="auto"/>
        <w:jc w:val="both"/>
      </w:pPr>
      <w:r w:rsidRPr="006E4DBE">
        <w:t>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neodstránil protiprávny stav, vypracuje poskytovateľ správu z kontroly, ktorá obsahuje nesúhlas s podpísaním zmluvy s úspešným uchádzačom.</w:t>
      </w:r>
    </w:p>
    <w:p w14:paraId="5447D968" w14:textId="3C03D9A9" w:rsidR="006E4DBE" w:rsidRPr="006E4DBE" w:rsidRDefault="006E4DBE" w:rsidP="006E4DBE">
      <w:pPr>
        <w:spacing w:before="120" w:after="120" w:line="288" w:lineRule="auto"/>
        <w:jc w:val="both"/>
      </w:pPr>
      <w:r w:rsidRPr="006E4DBE">
        <w:t xml:space="preserve">Ak poskytovateľ zistí porušenie </w:t>
      </w:r>
      <w:r w:rsidR="00B73EC8">
        <w:t>pravidiel</w:t>
      </w:r>
      <w:r w:rsidRPr="006E4DBE">
        <w:t xml:space="preserve">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vysoké dodatočné náklady, je poskytovateľ oprávnený uplatniť ex ante finančnú opravu pred podpisom zmluvy s úspešným uchádzačom. V prípade, že nie je možné preukázať, že opakovaním procesu VO by vznikli vysoké dodatočné náklady, poskytovateľ konštatuje nesúhlas s podpísaním zmluvy s úspešným uchádzačom a vyzve prijímateľa, aby zrušil použitý postup zadávania zákazky a odporučí mu vyhlásiť nové verejné obstarávanie.</w:t>
      </w:r>
    </w:p>
    <w:p w14:paraId="636C4CB6" w14:textId="77777777"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7777777" w:rsidR="006E4DBE" w:rsidRPr="006E4DBE" w:rsidRDefault="006E4DBE" w:rsidP="006E4DBE">
      <w:pPr>
        <w:spacing w:before="120" w:after="120" w:line="288" w:lineRule="auto"/>
        <w:jc w:val="both"/>
      </w:pPr>
      <w:r w:rsidRPr="006E4DBE">
        <w:rPr>
          <w:b/>
          <w:i/>
        </w:rPr>
        <w:t xml:space="preserve">Povinnosť prijímateľa: </w:t>
      </w:r>
      <w:r w:rsidRPr="006E4DBE">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2" w:history="1">
        <w:r w:rsidRPr="006E4DBE">
          <w:rPr>
            <w:rStyle w:val="Hypertextovprepojenie"/>
          </w:rPr>
          <w:t>vo.sep@minv.sk</w:t>
        </w:r>
      </w:hyperlink>
      <w:r w:rsidRPr="006E4DBE">
        <w:t>).</w:t>
      </w:r>
    </w:p>
    <w:p w14:paraId="27D57CE8" w14:textId="77777777"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425A09B" w14:textId="77777777" w:rsidR="006E4DBE" w:rsidRPr="006E4DBE" w:rsidRDefault="006E4DBE" w:rsidP="006E4DBE">
      <w:pPr>
        <w:spacing w:before="120" w:after="120" w:line="288" w:lineRule="auto"/>
        <w:jc w:val="both"/>
      </w:pPr>
      <w:r w:rsidRPr="006E4DBE">
        <w:rPr>
          <w:b/>
          <w:i/>
        </w:rPr>
        <w:t>Povinnosť prijímateľa:</w:t>
      </w:r>
      <w:r w:rsidRPr="006E4DBE">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3" w:history="1">
        <w:r w:rsidRPr="006E4DBE">
          <w:rPr>
            <w:rStyle w:val="Hypertextovprepojenie"/>
          </w:rPr>
          <w:t>vo.sep@minv.sk</w:t>
        </w:r>
      </w:hyperlink>
      <w:r w:rsidRPr="006E4DBE">
        <w:t>).</w:t>
      </w:r>
    </w:p>
    <w:p w14:paraId="728F295B" w14:textId="77777777" w:rsidR="006E4DBE" w:rsidRPr="006E4DBE" w:rsidRDefault="006E4DBE" w:rsidP="006E4DBE">
      <w:pPr>
        <w:spacing w:before="120" w:after="120" w:line="288" w:lineRule="auto"/>
        <w:jc w:val="both"/>
      </w:pPr>
      <w:r w:rsidRPr="006E4DBE">
        <w:t xml:space="preserve">V prípade, že právoplatné rozhodnutie ÚVO nepotvrdí predbežné závery poskytovateľa týkajúce sa porušenia pravidiel a postupov VO, ktoré mali alebo mohli mať vplyv na výsledok VO a nie je možné odstrániť protiprávny stav, je poskytovateľ oprávnený uplatniť ex ante finančnú opravu pred podpisom zmluvy s úspešným uchádzačom iba v prípade, ak by opakovaním procesu VO vznikli vysoké dodatočné náklady. Uvedenú skutočnosť je povinný preukázať prijímateľ na základe výzvy poskytovateľa. V prípade, že nie je možné preukázať, že opakovaním procesu VO by vznikli vysoké dodatočné náklady, poskytovateľ konštatuje </w:t>
      </w:r>
      <w:r w:rsidRPr="006E4DBE">
        <w:lastRenderedPageBreak/>
        <w:t>nesúhlas s podpísaním zmluvy s úspešným uchádzačom a vyzve prijímateľa, aby zrušil použitý postup zadávania zákazky a odporučí vyhlásiť nové verejné obstarávanie.</w:t>
      </w:r>
    </w:p>
    <w:p w14:paraId="1706CC54" w14:textId="77777777" w:rsidR="006E4DBE" w:rsidRDefault="006E4DBE" w:rsidP="009D7F63">
      <w:pPr>
        <w:spacing w:before="120" w:after="120" w:line="288" w:lineRule="auto"/>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ins w:id="268" w:author="Auto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ins w:id="269" w:author="Autor">
        <w:r w:rsidR="007E728A">
          <w:rPr>
            <w:rFonts w:ascii="Arial" w:hAnsi="Arial" w:cs="Arial"/>
            <w:color w:val="auto"/>
            <w:sz w:val="19"/>
            <w:szCs w:val="19"/>
            <w:lang w:val="sk-SK"/>
          </w:rPr>
          <w:t>:</w:t>
        </w:r>
      </w:ins>
    </w:p>
    <w:p w14:paraId="19B28707" w14:textId="47EB2220" w:rsidR="007E728A" w:rsidRDefault="007E728A" w:rsidP="003E07AA">
      <w:pPr>
        <w:pStyle w:val="Default"/>
        <w:spacing w:before="120" w:after="120" w:line="288" w:lineRule="auto"/>
        <w:jc w:val="both"/>
        <w:rPr>
          <w:ins w:id="270" w:author="Autor"/>
          <w:rFonts w:ascii="Arial" w:hAnsi="Arial" w:cs="Arial"/>
          <w:color w:val="auto"/>
          <w:sz w:val="19"/>
          <w:szCs w:val="19"/>
          <w:lang w:val="sk-SK"/>
        </w:rPr>
      </w:pPr>
      <w:ins w:id="271" w:author="Autor">
        <w:r>
          <w:rPr>
            <w:rFonts w:ascii="Arial" w:hAnsi="Arial" w:cs="Arial"/>
            <w:color w:val="auto"/>
            <w:sz w:val="19"/>
            <w:szCs w:val="19"/>
            <w:lang w:val="sk-SK"/>
          </w:rPr>
          <w:t>-</w:t>
        </w:r>
      </w:ins>
      <w:r w:rsidR="00B73EC8" w:rsidRPr="00B73EC8">
        <w:rPr>
          <w:rFonts w:ascii="Arial" w:hAnsi="Arial" w:cs="Arial"/>
          <w:color w:val="auto"/>
          <w:sz w:val="19"/>
          <w:szCs w:val="19"/>
          <w:lang w:val="sk-SK"/>
        </w:rPr>
        <w:t xml:space="preserve"> zmluva je už platná</w:t>
      </w:r>
      <w:ins w:id="272" w:author="Autor">
        <w:r>
          <w:rPr>
            <w:rFonts w:ascii="Arial" w:hAnsi="Arial" w:cs="Arial"/>
            <w:color w:val="auto"/>
            <w:sz w:val="19"/>
            <w:szCs w:val="19"/>
            <w:lang w:val="sk-SK"/>
          </w:rPr>
          <w:t xml:space="preserve"> </w:t>
        </w:r>
        <w:r w:rsidRPr="007E728A">
          <w:rPr>
            <w:rFonts w:ascii="Arial" w:hAnsi="Arial" w:cs="Arial"/>
            <w:color w:val="auto"/>
            <w:sz w:val="19"/>
            <w:szCs w:val="19"/>
            <w:lang w:val="sk-SK"/>
          </w:rPr>
          <w:t>a  účinná (platí pre zákazky uskutočnené podľa Obchodných podmienok elektronického trhoviska (OPET) verzia 3.3). Prijímateľ v osobitných požiadavkách na plnenie Opisného formulára môže zadať odkladaciu podmienku nadobudnutia účinnosti zmluvy (napr. kladné ukončenie ko</w:t>
        </w:r>
        <w:r>
          <w:rPr>
            <w:rFonts w:ascii="Arial" w:hAnsi="Arial" w:cs="Arial"/>
            <w:color w:val="auto"/>
            <w:sz w:val="19"/>
            <w:szCs w:val="19"/>
            <w:lang w:val="sk-SK"/>
          </w:rPr>
          <w:t xml:space="preserve">ntroly verejného obstarávania). </w:t>
        </w:r>
        <w:r w:rsidRPr="007E728A">
          <w:rPr>
            <w:rFonts w:ascii="Arial" w:hAnsi="Arial" w:cs="Arial"/>
            <w:color w:val="auto"/>
            <w:sz w:val="19"/>
            <w:szCs w:val="19"/>
            <w:lang w:val="sk-SK"/>
          </w:rPr>
          <w:t>Alebo</w:t>
        </w:r>
      </w:ins>
      <w:r w:rsidR="00B73EC8" w:rsidRPr="00B73EC8">
        <w:rPr>
          <w:rFonts w:ascii="Arial" w:hAnsi="Arial" w:cs="Arial"/>
          <w:color w:val="auto"/>
          <w:sz w:val="19"/>
          <w:szCs w:val="19"/>
          <w:lang w:val="sk-SK"/>
        </w:rPr>
        <w:t xml:space="preserve"> </w:t>
      </w:r>
    </w:p>
    <w:p w14:paraId="56D73152" w14:textId="05C0E7E4" w:rsidR="003E07AA" w:rsidRPr="003E07AA" w:rsidRDefault="007E728A" w:rsidP="003E07AA">
      <w:pPr>
        <w:pStyle w:val="Default"/>
        <w:spacing w:before="120" w:after="120" w:line="288" w:lineRule="auto"/>
        <w:jc w:val="both"/>
        <w:rPr>
          <w:rFonts w:ascii="Arial" w:hAnsi="Arial" w:cs="Arial"/>
          <w:color w:val="auto"/>
          <w:sz w:val="19"/>
          <w:szCs w:val="19"/>
          <w:lang w:val="sk-SK"/>
        </w:rPr>
      </w:pPr>
      <w:ins w:id="273" w:author="Autor">
        <w:r>
          <w:rPr>
            <w:rFonts w:ascii="Arial" w:hAnsi="Arial" w:cs="Arial"/>
            <w:color w:val="auto"/>
            <w:sz w:val="19"/>
            <w:szCs w:val="19"/>
            <w:lang w:val="sk-SK"/>
          </w:rPr>
          <w:t xml:space="preserve">- </w:t>
        </w:r>
      </w:ins>
      <w:r w:rsidR="003E07AA" w:rsidRPr="003E07AA">
        <w:rPr>
          <w:rFonts w:ascii="Arial" w:hAnsi="Arial" w:cs="Arial"/>
          <w:color w:val="auto"/>
          <w:sz w:val="19"/>
          <w:szCs w:val="19"/>
          <w:lang w:val="sk-SK"/>
        </w:rPr>
        <w:t>a pred nadobudnutím účinnosti zmluvy s dodávateľom (</w:t>
      </w:r>
      <w:r w:rsidR="00B73EC8" w:rsidRPr="00B73EC8">
        <w:rPr>
          <w:rFonts w:ascii="Arial" w:hAnsi="Arial" w:cs="Arial"/>
          <w:color w:val="auto"/>
          <w:sz w:val="19"/>
          <w:szCs w:val="19"/>
          <w:lang w:val="sk-SK"/>
        </w:rPr>
        <w:t>účinnosť je viazaná na odkladaciu podmienku schválenia zákazky zo strany poskytovateľa</w:t>
      </w:r>
      <w:ins w:id="274" w:author="Autor">
        <w:r w:rsidR="00B124A8">
          <w:rPr>
            <w:rFonts w:ascii="Arial" w:hAnsi="Arial" w:cs="Arial"/>
            <w:color w:val="auto"/>
            <w:sz w:val="19"/>
            <w:szCs w:val="19"/>
            <w:lang w:val="sk-SK"/>
          </w:rPr>
          <w:t>)</w:t>
        </w:r>
      </w:ins>
      <w:del w:id="275" w:author="Autor">
        <w:r w:rsidR="003E07AA" w:rsidRPr="003E07AA" w:rsidDel="007E728A">
          <w:rPr>
            <w:rFonts w:ascii="Arial" w:hAnsi="Arial" w:cs="Arial"/>
            <w:color w:val="auto"/>
            <w:sz w:val="19"/>
            <w:szCs w:val="19"/>
            <w:lang w:val="sk-SK"/>
          </w:rPr>
          <w:delText>), čo sa považuje za stupeň štandardnej ex-post kontroly</w:delText>
        </w:r>
      </w:del>
      <w:ins w:id="276" w:author="Autor">
        <w:r>
          <w:rPr>
            <w:color w:val="auto"/>
            <w:lang w:val="sk-SK"/>
          </w:rPr>
          <w:t xml:space="preserve">– </w:t>
        </w:r>
        <w:r w:rsidRPr="007E728A">
          <w:rPr>
            <w:rFonts w:ascii="Arial" w:hAnsi="Arial" w:cs="Arial"/>
            <w:color w:val="auto"/>
            <w:sz w:val="19"/>
            <w:szCs w:val="19"/>
            <w:lang w:val="sk-SK"/>
          </w:rPr>
          <w:t>platí pre zákazky uskutočnené podľa Obchodných podmienok elektronického trhoviska (OPET) verzia 3.2 a nižšie.</w:t>
        </w:r>
      </w:ins>
      <w:del w:id="277" w:author="Autor">
        <w:r w:rsidR="003E07AA" w:rsidRPr="003E07AA" w:rsidDel="007E728A">
          <w:rPr>
            <w:rFonts w:ascii="Arial" w:hAnsi="Arial" w:cs="Arial"/>
            <w:color w:val="auto"/>
            <w:sz w:val="19"/>
            <w:szCs w:val="19"/>
            <w:lang w:val="sk-SK"/>
          </w:rPr>
          <w:delText>.</w:delText>
        </w:r>
      </w:del>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02"/>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7EA33790"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03"/>
      </w:r>
      <w:r w:rsidR="00BA496C" w:rsidRPr="00BA496C">
        <w:t>, pokiaľ Prijímateľ je povinnou osobou v zmysle zákona o slobodnom prístupe k informáciám.</w:t>
      </w:r>
    </w:p>
    <w:p w14:paraId="4A065DB8" w14:textId="6C08CFEF"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xml:space="preserve">, ktoré môže mať vplyv na oprávnenosť </w:t>
      </w:r>
      <w:r w:rsidRPr="0073389C">
        <w:lastRenderedPageBreak/>
        <w:t>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04"/>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05"/>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1370F90"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lastRenderedPageBreak/>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0E46B6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w:t>
      </w:r>
      <w:r w:rsidR="00BC769F">
        <w:t xml:space="preserve">alebo obstarávania </w:t>
      </w:r>
      <w:r w:rsidRPr="0073389C">
        <w:t xml:space="preserve">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06"/>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926D23"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minimálne 5 pracovných dní a maximálne 10 pracovných dní 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Pr="004A1434">
        <w:rPr>
          <w:rFonts w:cs="Arial"/>
          <w:szCs w:val="19"/>
        </w:rPr>
        <w:t xml:space="preserve">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w:t>
      </w:r>
      <w:r w:rsidRPr="004A1434">
        <w:rPr>
          <w:rFonts w:cs="Arial"/>
          <w:szCs w:val="19"/>
        </w:rPr>
        <w:lastRenderedPageBreak/>
        <w:t xml:space="preserve">námietky k návrhu správy z kontroly VO a zašle prijímateľovi správu z kontroly,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561C18EC"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7"/>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209FCE1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77777777"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14:paraId="6A576B24" w14:textId="77777777"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7B27E600" w14:textId="77777777" w:rsidR="00F84F81" w:rsidRPr="00F84F81" w:rsidRDefault="00F84F81" w:rsidP="00F84F81">
      <w:pPr>
        <w:tabs>
          <w:tab w:val="left" w:pos="1014"/>
        </w:tabs>
        <w:spacing w:before="120" w:after="120" w:line="288" w:lineRule="auto"/>
        <w:jc w:val="both"/>
      </w:pPr>
      <w:r w:rsidRPr="00F84F81">
        <w:t>Finančná kontrola čiastkových zákaziek zadávaných na základe rámcových dohôd  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výzvy na predkladanie ponúk do Vestníka ÚVO na zverejnenie.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77777777" w:rsidR="00F84F81" w:rsidRPr="00F84F81" w:rsidRDefault="00F84F81" w:rsidP="00F84F81">
      <w:pPr>
        <w:numPr>
          <w:ilvl w:val="0"/>
          <w:numId w:val="102"/>
        </w:numPr>
        <w:tabs>
          <w:tab w:val="left" w:pos="1014"/>
        </w:tabs>
        <w:spacing w:before="120" w:after="120" w:line="288" w:lineRule="auto"/>
        <w:jc w:val="both"/>
      </w:pPr>
      <w:r w:rsidRPr="00F84F81">
        <w:t>druhú ex-ante kontrolu,</w:t>
      </w:r>
    </w:p>
    <w:p w14:paraId="02E5D269" w14:textId="77777777" w:rsidR="00F84F81" w:rsidRPr="00F84F81" w:rsidRDefault="00F84F81" w:rsidP="00F84F81">
      <w:pPr>
        <w:numPr>
          <w:ilvl w:val="0"/>
          <w:numId w:val="102"/>
        </w:numPr>
        <w:tabs>
          <w:tab w:val="left" w:pos="1014"/>
        </w:tabs>
        <w:spacing w:before="120" w:after="120" w:line="288" w:lineRule="auto"/>
        <w:jc w:val="both"/>
      </w:pPr>
      <w:r w:rsidRPr="00F84F81">
        <w:t>následnú ex-post kontrolu alebo</w:t>
      </w:r>
    </w:p>
    <w:p w14:paraId="45C5B354" w14:textId="77777777" w:rsidR="00F84F81" w:rsidRPr="00F84F81" w:rsidRDefault="00F84F81" w:rsidP="00F84F81">
      <w:pPr>
        <w:numPr>
          <w:ilvl w:val="0"/>
          <w:numId w:val="102"/>
        </w:numPr>
        <w:tabs>
          <w:tab w:val="left" w:pos="1014"/>
        </w:tabs>
        <w:spacing w:before="120" w:after="120" w:line="288" w:lineRule="auto"/>
        <w:jc w:val="both"/>
      </w:pPr>
      <w:r w:rsidRPr="00F84F81">
        <w:t>štandardnú ex-post kontrolu.</w:t>
      </w:r>
    </w:p>
    <w:p w14:paraId="09357208" w14:textId="77777777"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14:paraId="62644943" w14:textId="77777777" w:rsidR="007D11DA" w:rsidRDefault="007D11DA" w:rsidP="007D11DA">
      <w:pPr>
        <w:tabs>
          <w:tab w:val="left" w:pos="1014"/>
        </w:tabs>
        <w:spacing w:before="120" w:after="120" w:line="288" w:lineRule="auto"/>
        <w:jc w:val="both"/>
      </w:pPr>
    </w:p>
    <w:p w14:paraId="3C5B7D8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DD30A9">
      <w:pPr>
        <w:pStyle w:val="Odsekzoznamu"/>
        <w:numPr>
          <w:ilvl w:val="0"/>
          <w:numId w:val="90"/>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09FBC33D" w14:textId="4FBE22B3" w:rsidR="007D11DA" w:rsidRPr="005E0D17" w:rsidRDefault="007D11DA" w:rsidP="00DD30A9">
      <w:pPr>
        <w:pStyle w:val="Odsekzoznamu"/>
        <w:numPr>
          <w:ilvl w:val="0"/>
          <w:numId w:val="129"/>
        </w:numPr>
        <w:spacing w:after="120" w:line="288" w:lineRule="auto"/>
        <w:ind w:left="284"/>
        <w:jc w:val="both"/>
        <w:rPr>
          <w:b/>
        </w:rPr>
      </w:pPr>
      <w:r w:rsidRPr="005E0D17">
        <w:rPr>
          <w:b/>
        </w:rPr>
        <w:t xml:space="preserve">Čiastková zmluva, ktorej hodnota je rovnaká alebo vyššia ako finančný limit </w:t>
      </w:r>
      <w:r w:rsidR="008F2958" w:rsidRPr="005E0D17">
        <w:rPr>
          <w:b/>
        </w:rPr>
        <w:t>pre nadlimitnú zákazku  v závislosti od typu obstarávajúceho subjektu a predmetu zákazky</w:t>
      </w:r>
    </w:p>
    <w:p w14:paraId="1A7DAB57" w14:textId="70593182"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ex-ante kontrola)</w:t>
      </w:r>
      <w:r>
        <w:t>aj po uzatvorení čiastkovej zmluvy (resp. zadaní a akceptácii objednávky) s úspešným uchádzačom</w:t>
      </w:r>
      <w:r w:rsidR="008F2958">
        <w:t xml:space="preserve"> (následná ex-post kontrola, resp. štandardná ex-post kontrola)</w:t>
      </w:r>
      <w:r>
        <w:t>.</w:t>
      </w:r>
    </w:p>
    <w:p w14:paraId="6222FA93" w14:textId="77777777" w:rsidR="007D11DA" w:rsidRDefault="007D11DA" w:rsidP="007D11DA">
      <w:pPr>
        <w:tabs>
          <w:tab w:val="left" w:pos="1014"/>
        </w:tabs>
        <w:spacing w:before="120" w:after="120" w:line="288" w:lineRule="auto"/>
        <w:jc w:val="both"/>
      </w:pPr>
      <w:r>
        <w:lastRenderedPageBreak/>
        <w:t xml:space="preserve">Prijímateľ predkladá Poskytovateľovi dokumentáciu zo zadávania čiastkovej zákazky na kontrolu v plnom rozsahu. </w:t>
      </w:r>
    </w:p>
    <w:p w14:paraId="72F3CEAA" w14:textId="77777777"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0E4C33DE"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77777777"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14:paraId="571B7F5E" w14:textId="612990E8"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14:paraId="7D1F8A25"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54F21529" w14:textId="3E039C56"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6622A1D4" w14:textId="46A914B1" w:rsidR="007D11DA" w:rsidRDefault="007D11DA" w:rsidP="007D11DA">
      <w:pPr>
        <w:tabs>
          <w:tab w:val="left" w:pos="1014"/>
        </w:tabs>
        <w:spacing w:before="120" w:after="120" w:line="288" w:lineRule="auto"/>
        <w:jc w:val="both"/>
      </w:pPr>
      <w:r>
        <w:t>Kontrolu po podpise čiastkovej zmluvy vykoná Poskytovateľ v lehote 7 pracovných dní.</w:t>
      </w:r>
    </w:p>
    <w:p w14:paraId="38035FC9" w14:textId="77777777" w:rsidR="006B360C" w:rsidRDefault="006B360C" w:rsidP="007D11DA">
      <w:pPr>
        <w:tabs>
          <w:tab w:val="left" w:pos="1014"/>
        </w:tabs>
        <w:spacing w:before="120" w:after="120" w:line="288" w:lineRule="auto"/>
        <w:jc w:val="both"/>
      </w:pPr>
    </w:p>
    <w:p w14:paraId="7FE9586B" w14:textId="4C461746" w:rsidR="007D11DA" w:rsidRPr="005E0D17" w:rsidRDefault="007D11DA" w:rsidP="00DD30A9">
      <w:pPr>
        <w:pStyle w:val="Odsekzoznamu"/>
        <w:numPr>
          <w:ilvl w:val="0"/>
          <w:numId w:val="129"/>
        </w:numPr>
        <w:spacing w:before="120" w:after="120" w:line="288" w:lineRule="auto"/>
        <w:ind w:left="426"/>
        <w:jc w:val="both"/>
        <w:rPr>
          <w:b/>
        </w:rPr>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r w:rsidRPr="005E0D17">
        <w:rPr>
          <w:b/>
        </w:rPr>
        <w:t xml:space="preserve"> </w:t>
      </w:r>
    </w:p>
    <w:p w14:paraId="1FF4E984" w14:textId="37F7C800"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11AF376F"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14:paraId="19C935AD" w14:textId="77777777"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571CFBFF" w14:textId="77777777"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14:paraId="0DFC50CA" w14:textId="77777777"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14:paraId="23B3FF1F" w14:textId="1E7B4A33" w:rsidR="007D11DA" w:rsidRDefault="007D11DA" w:rsidP="007D11DA">
      <w:pPr>
        <w:tabs>
          <w:tab w:val="left" w:pos="1014"/>
        </w:tabs>
        <w:spacing w:before="120" w:after="120" w:line="288" w:lineRule="auto"/>
        <w:jc w:val="both"/>
      </w:pPr>
      <w:r>
        <w:t xml:space="preserve">Poskytovateľ vykoná túto kontrolu v lehote 20 pracovných dní od doručenia dokumentácie prijímateľom. </w:t>
      </w:r>
    </w:p>
    <w:p w14:paraId="311C27D3" w14:textId="77777777"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DD30A9">
      <w:pPr>
        <w:pStyle w:val="Odsekzoznamu"/>
        <w:numPr>
          <w:ilvl w:val="0"/>
          <w:numId w:val="130"/>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583FD947"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14:paraId="627B1273"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267FBD5D" w14:textId="77777777"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14:paraId="0D906EBB" w14:textId="77777777" w:rsidR="007D11DA" w:rsidRDefault="007D11DA" w:rsidP="00151D4D">
      <w:pPr>
        <w:pStyle w:val="Odsekzoznamu"/>
        <w:numPr>
          <w:ilvl w:val="0"/>
          <w:numId w:val="91"/>
        </w:numPr>
        <w:tabs>
          <w:tab w:val="left" w:pos="1014"/>
        </w:tabs>
        <w:spacing w:line="288" w:lineRule="auto"/>
        <w:jc w:val="both"/>
      </w:pPr>
      <w:r>
        <w:lastRenderedPageBreak/>
        <w:t xml:space="preserve">postup vedúci k uzatvoreniu čiastkových zmlúv na základe rámcovej dohody. </w:t>
      </w:r>
    </w:p>
    <w:p w14:paraId="78F4BC85" w14:textId="77777777" w:rsidR="007D11DA" w:rsidRDefault="007D11DA" w:rsidP="007D11DA">
      <w:pPr>
        <w:tabs>
          <w:tab w:val="left" w:pos="1014"/>
        </w:tabs>
        <w:spacing w:before="120" w:after="120" w:line="288" w:lineRule="auto"/>
        <w:jc w:val="both"/>
      </w:pPr>
    </w:p>
    <w:p w14:paraId="5FF12A2F" w14:textId="1F0A9733" w:rsidR="007D11DA" w:rsidRDefault="007D11DA" w:rsidP="007D11DA">
      <w:pPr>
        <w:tabs>
          <w:tab w:val="left" w:pos="1014"/>
        </w:tabs>
        <w:spacing w:before="120" w:after="120" w:line="288" w:lineRule="auto"/>
        <w:jc w:val="both"/>
      </w:pPr>
      <w:r>
        <w:t>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rsidR="00721741" w:rsidRPr="00721741" w:rsidDel="00525654">
        <w:t>.</w:t>
      </w:r>
    </w:p>
    <w:p w14:paraId="7D8379AC" w14:textId="77777777" w:rsidR="00721741" w:rsidRPr="00721741" w:rsidRDefault="00721741" w:rsidP="00721741">
      <w:pPr>
        <w:tabs>
          <w:tab w:val="left" w:pos="1014"/>
        </w:tabs>
        <w:spacing w:before="120" w:after="120" w:line="288" w:lineRule="auto"/>
        <w:jc w:val="both"/>
      </w:pPr>
      <w:r w:rsidRPr="00721741">
        <w:t xml:space="preserve">Pri druhej ex-ante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14:paraId="41EC2E42" w14:textId="37DFABF4"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14:paraId="1CB76402" w14:textId="4E62CC93" w:rsidR="007D11DA" w:rsidRDefault="007D11DA" w:rsidP="007D11DA">
      <w:pPr>
        <w:tabs>
          <w:tab w:val="left" w:pos="1014"/>
        </w:tabs>
        <w:spacing w:before="120" w:after="120" w:line="288" w:lineRule="auto"/>
        <w:jc w:val="both"/>
      </w:pPr>
      <w:r>
        <w:t xml:space="preserve">Kontrolu po podpise čiastkovej zmluvy vykoná Poskytovateľ v lehote 7 pracovných dní.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DD30A9">
      <w:pPr>
        <w:pStyle w:val="Odsekzoznamu"/>
        <w:numPr>
          <w:ilvl w:val="0"/>
          <w:numId w:val="130"/>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5F9A9530"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14:paraId="4907641B" w14:textId="77777777"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09EE6548" w:rsidR="007D11DA" w:rsidRDefault="007D11DA" w:rsidP="007D11DA">
      <w:pPr>
        <w:tabs>
          <w:tab w:val="left" w:pos="1014"/>
        </w:tabs>
        <w:spacing w:before="120" w:after="120" w:line="288" w:lineRule="auto"/>
        <w:jc w:val="both"/>
      </w:pPr>
      <w:r>
        <w:t>Poskytovateľ vykoná túto kontrolu v lehote 20 pracovných dní od doručenia dokumentácie prijímateľom .</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lastRenderedPageBreak/>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485A357E"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p>
    <w:p w14:paraId="23CC2F85" w14:textId="0EC501CC" w:rsidR="00525654" w:rsidRPr="00525654" w:rsidRDefault="00963E0D" w:rsidP="00525654">
      <w:pPr>
        <w:spacing w:before="120" w:after="120" w:line="288" w:lineRule="auto"/>
        <w:jc w:val="both"/>
        <w:rPr>
          <w:rFonts w:cs="Arial"/>
          <w:szCs w:val="19"/>
        </w:rPr>
      </w:pPr>
      <w:r w:rsidRPr="00963E0D">
        <w:rPr>
          <w:rFonts w:cs="Arial"/>
          <w:szCs w:val="19"/>
        </w:rPr>
        <w:t xml:space="preserve">Poskytovateľ </w:t>
      </w:r>
      <w:r w:rsidR="006B360C">
        <w:rPr>
          <w:rFonts w:cs="Arial"/>
          <w:szCs w:val="19"/>
        </w:rPr>
        <w:t xml:space="preserve">môže </w:t>
      </w:r>
      <w:r w:rsidRPr="00963E0D">
        <w:rPr>
          <w:rFonts w:cs="Arial"/>
          <w:szCs w:val="19"/>
        </w:rPr>
        <w:t>vykonáva</w:t>
      </w:r>
      <w:r w:rsidR="006B360C">
        <w:rPr>
          <w:rFonts w:cs="Arial"/>
          <w:szCs w:val="19"/>
        </w:rPr>
        <w:t>ť</w:t>
      </w:r>
      <w:r w:rsidRPr="00963E0D">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525654">
        <w:rPr>
          <w:rFonts w:cs="Arial"/>
          <w:szCs w:val="19"/>
        </w:rPr>
        <w:t>, aby žiadateľ mal v čase predloženia ŽoNFP ukončené VO (vo fáze po podpise zmluvy s úspešným uchádzačom), alebo aby žiadateľ mal v čase predloženia ŽoNFP verejné obstarávanie vo fáze pred podpisom zmluvy s úspešným uchádzačom (po vyhodnotení ponúk a po ukončení všetkých revíznych postupov). V tomto prípade je súčasťou výzvy aj informácia, že v schvaľovacom procese ŽoNFP bude vykonaná aj kontrola VO. Pre tento typ kontroly sa primerane použijú ustanovenia kapitoly 2.5.6. písm. b) o druhej ex ante kontrole a kapitoly 2.5.6. písm. c) o štandardnej ex post kontrole. V prípade výkonu druhej ex ante kontroly v rámci schvaľovacieho procesu ŽoNFP alebo hodnotenia národného projektu sa následná ex post kontrola podľa kapitoly 2.5.6. písm. d) vykoná po podpise zmluvy o NFP.</w:t>
      </w:r>
    </w:p>
    <w:p w14:paraId="7E687725" w14:textId="32D6FFE2" w:rsidR="00963E0D" w:rsidRPr="00963E0D" w:rsidRDefault="00525654" w:rsidP="00525654">
      <w:pPr>
        <w:spacing w:before="120" w:after="120" w:line="288" w:lineRule="auto"/>
        <w:jc w:val="both"/>
        <w:rPr>
          <w:rFonts w:cs="Arial"/>
          <w:szCs w:val="19"/>
        </w:rPr>
      </w:pPr>
      <w:r w:rsidRPr="00525654">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 správy z kontroly. Podmienkou na predloženie návrhu Zmluvy o NFP úspešnému žiadateľovi by bolo tiež predloženie údajov potrebných na vypracovanie návrhu zmluvy o NFP v lehote určenej riadiacim orgánom. Pre tento typ kontroly sa primerane použijú ustanovenia kapitoly 2.5.6. písm. b) o druhej ex ante kontrole a kapitoly 2.5.6. písm. c) o štandardnej ex post kontrole, ak ods. 2 neurčuje inak. V prípade výkonu druhej ex ante kontroly sa následná ex post kontrola podľa kapitoly 2.5.6. písm. d) vykoná po podpise Zmluvy o NFP.</w:t>
      </w:r>
      <w:r w:rsidR="00963E0D" w:rsidRPr="00963E0D">
        <w:rPr>
          <w:rFonts w:cs="Arial"/>
          <w:szCs w:val="19"/>
        </w:rPr>
        <w:t xml:space="preserve">. </w:t>
      </w:r>
    </w:p>
    <w:p w14:paraId="08AFB650" w14:textId="42C4B321" w:rsidR="00963E0D" w:rsidRPr="00963E0D" w:rsidRDefault="00525654" w:rsidP="00963E0D">
      <w:pPr>
        <w:spacing w:before="120" w:after="120" w:line="288" w:lineRule="auto"/>
        <w:jc w:val="both"/>
        <w:rPr>
          <w:rFonts w:cs="Arial"/>
          <w:szCs w:val="19"/>
        </w:rPr>
      </w:pPr>
      <w:r w:rsidRPr="00525654">
        <w:rPr>
          <w:rFonts w:cs="Arial"/>
          <w:szCs w:val="19"/>
        </w:rPr>
        <w:t>V prípadoch uvedených v</w:t>
      </w:r>
      <w:r w:rsidR="008C41FE">
        <w:rPr>
          <w:rFonts w:cs="Arial"/>
          <w:szCs w:val="19"/>
        </w:rPr>
        <w:t xml:space="preserve"> </w:t>
      </w:r>
      <w:hyperlink w:anchor="kapitola_33727_ods_1" w:history="1">
        <w:r w:rsidR="008C41FE" w:rsidRPr="00525654">
          <w:rPr>
            <w:rStyle w:val="Hypertextovprepojenie"/>
            <w:rFonts w:cs="Arial"/>
            <w:szCs w:val="19"/>
          </w:rPr>
          <w:t>ods. 1 a ods. 2</w:t>
        </w:r>
      </w:hyperlink>
      <w:r w:rsidR="00963E0D" w:rsidRPr="00963E0D">
        <w:rPr>
          <w:rFonts w:cs="Arial"/>
          <w:szCs w:val="19"/>
        </w:rPr>
        <w:t xml:space="preserve"> poskytovateľ definuje podmienku poskytnutia príspevku výlučne na VO, ktorých hodnota v zmysle výsledku VO predstavuje minimálne 30 % z celkovej požadovanej hodnoty NFP. Pri VO, ktoré nebudú dosahovať túto hodnotu, nie je žiadateľ povinný mať </w:t>
      </w:r>
      <w:r w:rsidRPr="00525654">
        <w:rPr>
          <w:rFonts w:cs="Arial"/>
          <w:szCs w:val="19"/>
        </w:rPr>
        <w:t>ukončené VO alebo VO pred podpisom zmluvy s úspešným uchádzačom</w:t>
      </w:r>
      <w:r w:rsidR="00963E0D" w:rsidRPr="00963E0D">
        <w:rPr>
          <w:rFonts w:cs="Arial"/>
          <w:szCs w:val="19"/>
        </w:rPr>
        <w:t xml:space="preserve"> už v čase predkladania NP a pri týchto VO bude vykonaná kontrola až po podpise </w:t>
      </w:r>
      <w:r w:rsidR="006A58DC">
        <w:rPr>
          <w:rFonts w:cs="Arial"/>
          <w:szCs w:val="19"/>
        </w:rPr>
        <w:t>z</w:t>
      </w:r>
      <w:r w:rsidR="00963E0D"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00963E0D"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Predmetom v rámci overenia podmienky poskytnutia príspevku týkajúcej sa VO musí byť aj kontrola vecného súladu predmetu obstarávania, návrhu zmluvných podmienok a iných údajov s predloženým projektom. </w:t>
      </w:r>
    </w:p>
    <w:p w14:paraId="3FD27BB4" w14:textId="77777777" w:rsidR="00525654" w:rsidRPr="00525654" w:rsidRDefault="00525654" w:rsidP="00525654">
      <w:pPr>
        <w:spacing w:before="120" w:after="120" w:line="288" w:lineRule="auto"/>
        <w:jc w:val="both"/>
        <w:rPr>
          <w:rFonts w:cs="Arial"/>
          <w:szCs w:val="19"/>
        </w:rPr>
      </w:pPr>
      <w:r w:rsidRPr="00525654">
        <w:rPr>
          <w:rFonts w:cs="Arial"/>
          <w:szCs w:val="19"/>
        </w:rPr>
        <w:lastRenderedPageBreak/>
        <w:t xml:space="preserve">Žiadateľ predkladá v rámci konania o ŽoNFP verejné obstarávanie vo fáze po podpise zmluvy s úspešným uchádzačom </w:t>
      </w:r>
      <w:r w:rsidRPr="00525654">
        <w:rPr>
          <w:rFonts w:cs="Arial"/>
          <w:b/>
          <w:szCs w:val="19"/>
        </w:rPr>
        <w:t>po nadobudnutí  platnosti tejto zmluvy</w:t>
      </w:r>
      <w:r w:rsidRPr="00525654">
        <w:rPr>
          <w:rFonts w:cs="Arial"/>
          <w:szCs w:val="19"/>
        </w:rPr>
        <w:t>, vrátane všetkých dodatkov k tejto zmluve, resp. vo fáze pred podpisom zmluvy s úspešným uchádzačom po vyhodnotení ponúk a ukončení všetkých revíznych postupov, a to ako súčasť povinných príloh ŽoNFP.</w:t>
      </w:r>
    </w:p>
    <w:p w14:paraId="6AD5F3EF" w14:textId="08E08D19" w:rsidR="00525654" w:rsidRDefault="00525654" w:rsidP="00525654">
      <w:pPr>
        <w:spacing w:before="120" w:after="120" w:line="288" w:lineRule="auto"/>
        <w:jc w:val="both"/>
        <w:rPr>
          <w:rFonts w:cs="Arial"/>
          <w:szCs w:val="19"/>
        </w:rPr>
      </w:pPr>
      <w:r w:rsidRPr="00525654">
        <w:rPr>
          <w:rFonts w:cs="Arial"/>
          <w:szCs w:val="19"/>
        </w:rPr>
        <w:t>Overenie podmienky poskytnutia príspevku týkajúcej sa VO musí byť zabezpečené v lehote na ukončenie schvaľovacieho procesu ŽoNFP, ak je kontrola VO vykonaná v rámci schvaľovacieho procesu žiadosti o NFP. V prípade, že poskytovateľ požaduje od žiadateľa doplnenie alebo vysvetlenie k dokumentácii VO, lehotu na toto doplnenie alebo vysvetlenie určí poskytovateľ v súlade s lehotami určenými na doplnenie ostatných náležitostí ŽoNFP</w:t>
      </w:r>
    </w:p>
    <w:p w14:paraId="6A162282" w14:textId="7135FA3A"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w:t>
      </w:r>
      <w:r w:rsidR="00525654">
        <w:rPr>
          <w:rFonts w:cs="Arial"/>
          <w:szCs w:val="19"/>
        </w:rPr>
        <w:t xml:space="preserve">, </w:t>
      </w:r>
      <w:r w:rsidR="00525654" w:rsidRPr="00525654">
        <w:rPr>
          <w:rFonts w:cs="Arial"/>
          <w:szCs w:val="19"/>
        </w:rPr>
        <w:t>resp. NP, ak je kontrola VO vykonaná v rámci schvaľovacieho procesu žiadosti o NFP</w:t>
      </w:r>
      <w:r w:rsidRPr="00963E0D">
        <w:rPr>
          <w:rFonts w:cs="Arial"/>
          <w:szCs w:val="19"/>
        </w:rPr>
        <w:t>. Výstupom kontroly VO nie je v tomto prípade správa z kontroly, ale rozhodnutie o schválení alebo neschválení ŽoNFP</w:t>
      </w:r>
      <w:r w:rsidR="00525654">
        <w:rPr>
          <w:rFonts w:cs="Arial"/>
          <w:szCs w:val="19"/>
        </w:rPr>
        <w:t xml:space="preserve">, </w:t>
      </w:r>
      <w:r w:rsidR="00525654" w:rsidRPr="00525654">
        <w:rPr>
          <w:rFonts w:cs="Arial"/>
          <w:szCs w:val="19"/>
        </w:rPr>
        <w:t>resp. NP. V prípade uplatnenia postupu podľa ods. 2 je výstupom z kontroly VO návrh správy z kontroly VO/správa z kontroly VO.</w:t>
      </w:r>
      <w:r w:rsidRPr="00963E0D">
        <w:rPr>
          <w:rFonts w:cs="Arial"/>
          <w:szCs w:val="19"/>
        </w:rPr>
        <w:t>.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5050D5C7" w:rsidR="00FB16C6" w:rsidRPr="00FB16C6" w:rsidRDefault="00525654" w:rsidP="00FB16C6">
      <w:pPr>
        <w:spacing w:before="120" w:after="120" w:line="288" w:lineRule="auto"/>
        <w:jc w:val="both"/>
        <w:rPr>
          <w:rFonts w:cs="Arial"/>
          <w:szCs w:val="19"/>
        </w:rPr>
      </w:pPr>
      <w:r w:rsidRPr="00525654">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FB16C6">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Pr>
          <w:rFonts w:cs="Arial"/>
          <w:szCs w:val="19"/>
        </w:rPr>
        <w:t xml:space="preserve"> </w:t>
      </w:r>
      <w:r w:rsidRPr="00525654">
        <w:rPr>
          <w:rFonts w:cs="Arial"/>
          <w:szCs w:val="19"/>
        </w:rPr>
        <w:t>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4"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278" w:name="_Toc440372884"/>
      <w:bookmarkStart w:id="279" w:name="_Toc440636395"/>
      <w:r w:rsidRPr="0073389C">
        <w:rPr>
          <w:lang w:val="sk-SK"/>
        </w:rPr>
        <w:t>Finančné opravy</w:t>
      </w:r>
      <w:bookmarkEnd w:id="278"/>
      <w:bookmarkEnd w:id="279"/>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0B5AE2F2" w14:textId="77777777" w:rsidR="006B360C" w:rsidRDefault="006B360C" w:rsidP="00566C38">
      <w:pPr>
        <w:spacing w:before="120" w:after="120" w:line="288" w:lineRule="auto"/>
        <w:jc w:val="both"/>
        <w:rPr>
          <w:rFonts w:cs="Arial"/>
          <w:szCs w:val="19"/>
        </w:rPr>
      </w:pPr>
      <w:r w:rsidRPr="006B360C">
        <w:rPr>
          <w:rFonts w:cs="Arial"/>
          <w:szCs w:val="19"/>
        </w:rPr>
        <w:t>Určenie finančných opráv sa riadi pravidlami, ktoré sú platné v čase vypracovania návrhu správy z kontroly.</w:t>
      </w:r>
    </w:p>
    <w:p w14:paraId="3FC3AF08" w14:textId="38C1027B"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14:paraId="511E9362" w14:textId="7C64C6F9"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2 MP CKO č. 5, verzia 3. </w:t>
      </w:r>
    </w:p>
    <w:p w14:paraId="1D0C9D24" w14:textId="77777777"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542E29E2" w14:textId="07F535A3"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14:paraId="2CEFFC49"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14:paraId="70391DBE" w14:textId="77777777"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429C089A" w14:textId="53ECDD20"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 xml:space="preserve">v prípade, že v danej veci určenia ex-ante finančnej opravy je prijímateľom rozpočtová alebo príspevková organizácia niektorého z ústredných orgánov štátnej správy, je potrebné nad rámec </w:t>
      </w:r>
      <w:r w:rsidRPr="00AE218A">
        <w:rPr>
          <w:rFonts w:cs="Arial"/>
          <w:szCs w:val="19"/>
        </w:rPr>
        <w:lastRenderedPageBreak/>
        <w:t>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D0C2822"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ex-ante finančnou opravou.</w:t>
      </w:r>
    </w:p>
    <w:p w14:paraId="2E15F6AE" w14:textId="1644E22E"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1D6E0E4D" w14:textId="77777777" w:rsidR="00F90A44" w:rsidRDefault="00F90A44" w:rsidP="00F90A44">
      <w:pPr>
        <w:autoSpaceDE w:val="0"/>
        <w:autoSpaceDN w:val="0"/>
        <w:spacing w:before="120"/>
        <w:ind w:left="714" w:hanging="357"/>
        <w:jc w:val="both"/>
        <w:rPr>
          <w:rFonts w:cs="Arial"/>
          <w:szCs w:val="16"/>
        </w:rPr>
      </w:pPr>
      <w:r>
        <w:rPr>
          <w:rFonts w:cs="Arial"/>
          <w:szCs w:val="19"/>
        </w:rPr>
        <w:t xml:space="preserve">7.  </w:t>
      </w:r>
      <w:r w:rsidRPr="0086446D">
        <w:rPr>
          <w:rFonts w:cs="Arial"/>
          <w:szCs w:val="16"/>
        </w:rPr>
        <w:t>V prípade ex-ante finančnej opravy je prijímateľ povinný pri predkladaní žiadosti o platbu postupovať</w:t>
      </w:r>
      <w:r>
        <w:rPr>
          <w:rFonts w:cs="Arial"/>
          <w:szCs w:val="16"/>
        </w:rPr>
        <w:t xml:space="preserve">         nasledovne: </w:t>
      </w:r>
      <w:r w:rsidRPr="0086446D">
        <w:rPr>
          <w:rFonts w:cs="Arial"/>
          <w:szCs w:val="16"/>
        </w:rPr>
        <w:t xml:space="preserve"> </w:t>
      </w:r>
      <w:r>
        <w:rPr>
          <w:rFonts w:cs="Arial"/>
          <w:szCs w:val="16"/>
        </w:rPr>
        <w:t xml:space="preserve">     </w:t>
      </w:r>
    </w:p>
    <w:p w14:paraId="22275ADE" w14:textId="77777777" w:rsidR="00F90A44" w:rsidRPr="0086446D" w:rsidRDefault="00F90A44" w:rsidP="00F90A44">
      <w:pPr>
        <w:autoSpaceDE w:val="0"/>
        <w:autoSpaceDN w:val="0"/>
        <w:spacing w:before="120"/>
        <w:ind w:left="360"/>
        <w:jc w:val="both"/>
        <w:rPr>
          <w:rFonts w:cs="Arial"/>
          <w:szCs w:val="16"/>
        </w:rPr>
      </w:pPr>
      <w:r>
        <w:rPr>
          <w:rFonts w:cs="Arial"/>
          <w:szCs w:val="16"/>
        </w:rPr>
        <w:t xml:space="preserve">   </w:t>
      </w:r>
    </w:p>
    <w:p w14:paraId="5AD5C7A5" w14:textId="77777777" w:rsidR="00F90A44" w:rsidRPr="0086446D" w:rsidRDefault="00F90A44" w:rsidP="00F90A44">
      <w:pPr>
        <w:pStyle w:val="Odsekzoznamu"/>
        <w:numPr>
          <w:ilvl w:val="0"/>
          <w:numId w:val="135"/>
        </w:numPr>
        <w:contextualSpacing w:val="0"/>
        <w:jc w:val="both"/>
        <w:rPr>
          <w:rFonts w:cs="Arial"/>
          <w:szCs w:val="16"/>
        </w:rPr>
      </w:pPr>
      <w:r w:rsidRPr="0086446D">
        <w:rPr>
          <w:rFonts w:cs="Arial"/>
          <w:szCs w:val="16"/>
        </w:rPr>
        <w:t>nepotvrdená ex-ante finančná oprava (neuzatvorený dodatok k zmluve o poskytnutí nenávratného finančného príspevku) – prijímateľ predkladá žiadosť o platbu zahŕňajúcu všetky výdavky vrátane výdavkov za nepotvrdenú ex-ante finančnú opravu a RO zníži oprávnenú sumu v predloženej žiadosti o platbu;</w:t>
      </w:r>
    </w:p>
    <w:p w14:paraId="5658EC57" w14:textId="77777777" w:rsidR="00F90A44" w:rsidRPr="00054418" w:rsidRDefault="00F90A44" w:rsidP="00F90A44">
      <w:pPr>
        <w:pStyle w:val="Odsekzoznamu"/>
        <w:numPr>
          <w:ilvl w:val="0"/>
          <w:numId w:val="135"/>
        </w:numPr>
        <w:autoSpaceDE w:val="0"/>
        <w:autoSpaceDN w:val="0"/>
        <w:adjustRightInd w:val="0"/>
        <w:spacing w:before="120"/>
        <w:jc w:val="both"/>
        <w:rPr>
          <w:rFonts w:cs="Arial"/>
          <w:szCs w:val="16"/>
        </w:rPr>
      </w:pPr>
      <w:r w:rsidRPr="0086446D">
        <w:rPr>
          <w:rFonts w:cs="Arial"/>
          <w:szCs w:val="16"/>
        </w:rPr>
        <w:t>potvrdená ex-ante finančná oprava (uzatvorený dodatok k zmluve o poskytnutí nenávratného finančného príspevku) – prijímateľ predkladá žiadosť o platbu zahŕňajúcu všetky výdavky, avšak nárokuje si sumu zníženú o potvrdenú ex-ante finančnú opravu.</w:t>
      </w:r>
    </w:p>
    <w:p w14:paraId="2C6FB8EC" w14:textId="77777777" w:rsidR="00F90A44" w:rsidRPr="00AE218A" w:rsidRDefault="00F90A44" w:rsidP="00F90A44">
      <w:pPr>
        <w:spacing w:before="120" w:after="120" w:line="288" w:lineRule="auto"/>
        <w:ind w:left="567" w:hanging="283"/>
        <w:jc w:val="both"/>
        <w:rPr>
          <w:rFonts w:cs="Arial"/>
          <w:szCs w:val="19"/>
        </w:rPr>
      </w:pPr>
    </w:p>
    <w:p w14:paraId="5515FE1D" w14:textId="77777777" w:rsidR="00F90A44" w:rsidRDefault="00F90A44" w:rsidP="00F90A44"/>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21C548FC"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(t.j.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14:paraId="7A55D322" w14:textId="605AE186"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w:t>
      </w:r>
      <w:r w:rsidRPr="0073389C">
        <w:lastRenderedPageBreak/>
        <w:t xml:space="preserve">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288DBA39"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14:paraId="7A55D323" w14:textId="352B9A50"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14:paraId="7A55D324" w14:textId="4EE350F4"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8"/>
      </w:r>
      <w:r w:rsidRPr="0073389C">
        <w:t xml:space="preserve"> vrátenie poskytnutého príspevku resp. jeho časti.</w:t>
      </w:r>
    </w:p>
    <w:p w14:paraId="7A55D325" w14:textId="42A965C1"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397AEC70"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10BFEF8B"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lastRenderedPageBreak/>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2E557499"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49DB45FC"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280" w:name="_Toc440372885"/>
      <w:bookmarkStart w:id="281" w:name="_Toc440636396"/>
      <w:r w:rsidRPr="0073389C">
        <w:rPr>
          <w:lang w:val="sk-SK"/>
        </w:rPr>
        <w:t>Postupy vo verejnom obstarávaní</w:t>
      </w:r>
      <w:bookmarkEnd w:id="280"/>
      <w:bookmarkEnd w:id="281"/>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Kontrola VO realizovaného postupom nadlimitnej verejnej súťaže zadávanej prostredníctvom elektronického trhoviska sa vykonáva analogicky ku kontrole zadávania nadlimitných zákaziek zadávaných postupom </w:t>
      </w:r>
      <w:r w:rsidRPr="00AE02EE">
        <w:rPr>
          <w:rFonts w:cs="Arial"/>
          <w:szCs w:val="19"/>
        </w:rPr>
        <w:lastRenderedPageBreak/>
        <w:t xml:space="preserve">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261A4EFC"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lastRenderedPageBreak/>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65A82798"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14:paraId="74404C0E" w14:textId="7B2549AD" w:rsidR="00A57973" w:rsidRDefault="00A57973" w:rsidP="00A57973">
      <w:pPr>
        <w:tabs>
          <w:tab w:val="left" w:pos="1014"/>
        </w:tabs>
        <w:spacing w:before="120" w:after="120" w:line="288" w:lineRule="auto"/>
        <w:jc w:val="both"/>
        <w:rPr>
          <w:ins w:id="282" w:author="Autor"/>
          <w:rFonts w:cs="Arial"/>
          <w:szCs w:val="19"/>
        </w:rPr>
      </w:pPr>
      <w:r w:rsidRPr="00672FF6">
        <w:rPr>
          <w:rFonts w:cs="Arial"/>
          <w:szCs w:val="19"/>
        </w:rPr>
        <w:t>Nakoľko účinnosť zmlúv uzavretých cez elektronické trhovisko, ktoré budú spolufinancované z fondov EÚ, je prepojená na výsledky kontroly VO zo strany poskytovateľa</w:t>
      </w:r>
      <w:r w:rsidR="005E0D17">
        <w:rPr>
          <w:rFonts w:cs="Arial"/>
          <w:szCs w:val="19"/>
        </w:rPr>
        <w:t xml:space="preserve"> </w:t>
      </w:r>
      <w:r w:rsidR="005E0D17" w:rsidRPr="005E0D17">
        <w:rPr>
          <w:rFonts w:cs="Arial"/>
          <w:szCs w:val="19"/>
        </w:rPr>
        <w:t>(</w:t>
      </w:r>
      <w:r w:rsidR="005E0D17" w:rsidRPr="005E0D17">
        <w:rPr>
          <w:rFonts w:cs="Arial"/>
          <w:b/>
          <w:szCs w:val="19"/>
        </w:rPr>
        <w:t>uvedené neplatí v prípade zákazky, ktorej výdavky sú vykazované systémom zjednodušeného vykazovania výdavkov</w:t>
      </w:r>
      <w:ins w:id="283" w:author="Autor">
        <w:r w:rsidR="00AF619C">
          <w:rPr>
            <w:rFonts w:cs="Arial"/>
            <w:b/>
            <w:szCs w:val="19"/>
          </w:rPr>
          <w:t xml:space="preserve"> </w:t>
        </w:r>
        <w:r w:rsidR="00AF619C" w:rsidRPr="00AF619C">
          <w:rPr>
            <w:rFonts w:cs="Arial"/>
            <w:b/>
            <w:szCs w:val="19"/>
          </w:rPr>
          <w:t>a pre zákazky vyhlásené podľa Obchodných podmienok elektronického trhoviska (OPET) verzia 3.3 a vyššie</w:t>
        </w:r>
      </w:ins>
      <w:r w:rsidR="005E0D17" w:rsidRPr="00AF619C">
        <w:rPr>
          <w:rFonts w:cs="Arial"/>
          <w:szCs w:val="19"/>
        </w:rPr>
        <w:t>)</w:t>
      </w:r>
      <w:r w:rsidRPr="00672FF6">
        <w:rPr>
          <w:rFonts w:cs="Arial"/>
          <w:szCs w:val="19"/>
        </w:rPr>
        <w:t xml:space="preserve">,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w:t>
      </w:r>
      <w:r w:rsidRPr="00672FF6">
        <w:rPr>
          <w:rFonts w:cs="Arial"/>
          <w:szCs w:val="19"/>
        </w:rPr>
        <w:lastRenderedPageBreak/>
        <w:t xml:space="preserve">služby) zohľadňoval lehotu potrebnú na ex-post kontrolu poskytovateľom (t.j. stanovil túto lehotu s dostatočnou rezervou pre výkon kontroly). </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284" w:author="Autor"/>
          <w:rFonts w:cs="Arial"/>
          <w:szCs w:val="19"/>
        </w:rPr>
      </w:pPr>
      <w:ins w:id="285" w:author="Auto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ins>
    </w:p>
    <w:p w14:paraId="51075250" w14:textId="5F4E70D1" w:rsidR="00AE6114" w:rsidDel="00AE6114" w:rsidRDefault="00AE6114" w:rsidP="00A57973">
      <w:pPr>
        <w:tabs>
          <w:tab w:val="left" w:pos="1014"/>
        </w:tabs>
        <w:spacing w:before="120" w:after="120" w:line="288" w:lineRule="auto"/>
        <w:jc w:val="both"/>
        <w:rPr>
          <w:ins w:id="286" w:author="Autor"/>
          <w:del w:id="287" w:author="Autor"/>
          <w:rFonts w:cs="Arial"/>
          <w:szCs w:val="19"/>
        </w:rPr>
      </w:pP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EE39673"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ex-ante kontrola“) a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44E42A2"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1EF975D5"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tovar, stavebn</w:t>
      </w:r>
      <w:r w:rsidR="005E0D17">
        <w:rPr>
          <w:rFonts w:cs="Arial"/>
          <w:szCs w:val="19"/>
        </w:rPr>
        <w:t>á</w:t>
      </w:r>
      <w:r w:rsidRPr="005F329C">
        <w:rPr>
          <w:rFonts w:cs="Arial"/>
          <w:szCs w:val="19"/>
        </w:rPr>
        <w:t xml:space="preserve"> </w:t>
      </w:r>
      <w:r w:rsidR="005E0D17" w:rsidRPr="005F329C">
        <w:rPr>
          <w:rFonts w:cs="Arial"/>
          <w:szCs w:val="19"/>
        </w:rPr>
        <w:t>prác</w:t>
      </w:r>
      <w:r w:rsidR="005E0D17">
        <w:rPr>
          <w:rFonts w:cs="Arial"/>
          <w:szCs w:val="19"/>
        </w:rPr>
        <w:t>a</w:t>
      </w:r>
      <w:r w:rsidR="005E0D17" w:rsidRPr="005F329C">
        <w:rPr>
          <w:rFonts w:cs="Arial"/>
          <w:szCs w:val="19"/>
        </w:rPr>
        <w:t xml:space="preserve"> </w:t>
      </w:r>
      <w:r w:rsidRPr="005F329C">
        <w:rPr>
          <w:rFonts w:cs="Arial"/>
          <w:szCs w:val="19"/>
        </w:rPr>
        <w:t xml:space="preserve">alebo </w:t>
      </w:r>
      <w:r w:rsidR="005E0D17" w:rsidRPr="005F329C">
        <w:rPr>
          <w:rFonts w:cs="Arial"/>
          <w:szCs w:val="19"/>
        </w:rPr>
        <w:t>služb</w:t>
      </w:r>
      <w:r w:rsidR="005E0D17">
        <w:rPr>
          <w:rFonts w:cs="Arial"/>
          <w:szCs w:val="19"/>
        </w:rPr>
        <w:t>a</w:t>
      </w:r>
      <w:r w:rsidRPr="005F329C">
        <w:rPr>
          <w:rFonts w:cs="Arial"/>
          <w:szCs w:val="19"/>
        </w:rPr>
        <w:t xml:space="preserve">, ktorá </w:t>
      </w:r>
      <w:r w:rsidR="005E0D17">
        <w:rPr>
          <w:rFonts w:cs="Arial"/>
          <w:szCs w:val="19"/>
        </w:rPr>
        <w:t xml:space="preserve">je alebo </w:t>
      </w:r>
      <w:r w:rsidRPr="005F329C">
        <w:rPr>
          <w:rFonts w:cs="Arial"/>
          <w:szCs w:val="19"/>
        </w:rPr>
        <w:t>nie je bežne dostupná na trhu. V prípade, že predmetom obstarávania je tovar,</w:t>
      </w:r>
      <w:r>
        <w:rPr>
          <w:rFonts w:cs="Arial"/>
          <w:szCs w:val="19"/>
        </w:rPr>
        <w:t xml:space="preserve"> </w:t>
      </w:r>
      <w:r w:rsidRPr="005F329C">
        <w:rPr>
          <w:rFonts w:cs="Arial"/>
          <w:szCs w:val="19"/>
        </w:rPr>
        <w:t xml:space="preserve">stavebná práca alebo služba, ktorá </w:t>
      </w:r>
      <w:r w:rsidRPr="005F329C">
        <w:rPr>
          <w:rFonts w:cs="Arial"/>
          <w:szCs w:val="19"/>
        </w:rPr>
        <w:lastRenderedPageBreak/>
        <w:t xml:space="preserve">je bežne dostupná na trhu, prijímateľ </w:t>
      </w:r>
      <w:r w:rsidR="005E0D17" w:rsidRPr="005E0D17">
        <w:rPr>
          <w:rFonts w:cs="Arial"/>
          <w:szCs w:val="19"/>
        </w:rPr>
        <w:t xml:space="preserve">má možnosť </w:t>
      </w:r>
      <w:r w:rsidRPr="005F329C">
        <w:rPr>
          <w:rFonts w:cs="Arial"/>
          <w:szCs w:val="19"/>
        </w:rPr>
        <w:t>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5A620CBE"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288" w:author="Miruška Hrabčáková" w:date="2018-06-06T14:39:00Z"/>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iba v prípade, ak boli dodržané pravidlá a povinnosti uvádzané v tejto príručke a subsidiárne v SR EŠIF, ako aj v metodickom pokyne CKO č. 14 k zadávaniu zákaziek v hodnote nad </w:t>
      </w:r>
      <w:ins w:id="289" w:author="Miruška Hrabčáková" w:date="2018-06-06T14:39:00Z">
        <w:r w:rsidR="00474893">
          <w:rPr>
            <w:rFonts w:cs="Arial"/>
            <w:szCs w:val="19"/>
          </w:rPr>
          <w:t>1</w:t>
        </w:r>
      </w:ins>
      <w:r w:rsidRPr="00A57E12">
        <w:rPr>
          <w:rFonts w:cs="Arial"/>
          <w:szCs w:val="19"/>
        </w:rPr>
        <w:t>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w:t>
      </w:r>
      <w:del w:id="290" w:author="Autor">
        <w:r w:rsidR="005E0D17" w:rsidRPr="005E0D17" w:rsidDel="006C5CD9">
          <w:rPr>
            <w:rFonts w:cs="Arial"/>
            <w:szCs w:val="19"/>
          </w:rPr>
          <w:delText xml:space="preserve">povinný </w:delText>
        </w:r>
      </w:del>
      <w:r w:rsidR="005E0D17" w:rsidRPr="005E0D17">
        <w:rPr>
          <w:rFonts w:cs="Arial"/>
          <w:szCs w:val="19"/>
        </w:rPr>
        <w:t>postupovať podľa metodického pokynu CKO č. 5, ktorý upravuje postup pri určení finančných opráv za porušenie pravidiel a postupov VO</w:t>
      </w:r>
      <w:r w:rsidRPr="00A57E12">
        <w:rPr>
          <w:rFonts w:cs="Arial"/>
          <w:szCs w:val="19"/>
        </w:rPr>
        <w:t>.</w:t>
      </w:r>
    </w:p>
    <w:p w14:paraId="3FBB75E1" w14:textId="25C41854" w:rsidR="005408C4" w:rsidRPr="005408C4"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ins w:id="291" w:author="Miruška Hrabčáková" w:date="2018-06-06T14:40:00Z"/>
          <w:rFonts w:cs="Arial"/>
          <w:szCs w:val="19"/>
        </w:rPr>
      </w:pPr>
      <w:ins w:id="292" w:author="Miruška Hrabčáková" w:date="2018-06-06T14:40:00Z">
        <w:r w:rsidRPr="005408C4">
          <w:rPr>
            <w:rFonts w:cs="Arial"/>
            <w:szCs w:val="19"/>
          </w:rPr>
          <w:t>(</w:t>
        </w:r>
      </w:ins>
      <w:ins w:id="293" w:author="Zuzana Hušeková" w:date="2018-06-12T10:06:00Z">
        <w:r w:rsidR="003C7C88">
          <w:rPr>
            <w:rFonts w:cs="Arial"/>
            <w:szCs w:val="19"/>
          </w:rPr>
          <w:t>P</w:t>
        </w:r>
      </w:ins>
      <w:ins w:id="294" w:author="Miruška Hrabčáková" w:date="2018-06-06T14:40:00Z">
        <w:del w:id="295" w:author="Zuzana Hušeková" w:date="2018-06-12T10:06:00Z">
          <w:r w:rsidRPr="005408C4" w:rsidDel="003C7C88">
            <w:rPr>
              <w:rFonts w:cs="Arial"/>
              <w:szCs w:val="19"/>
            </w:rPr>
            <w:delText>p</w:delText>
          </w:r>
        </w:del>
        <w:r w:rsidRPr="005408C4">
          <w:rPr>
            <w:rFonts w:cs="Arial"/>
            <w:szCs w:val="19"/>
          </w:rPr>
          <w:t xml:space="preserve">ríklad: </w:t>
        </w:r>
      </w:ins>
      <w:ins w:id="296" w:author="Zuzana Hušeková" w:date="2018-06-12T10:06:00Z">
        <w:r w:rsidR="004C7CA3">
          <w:rPr>
            <w:rFonts w:cs="Arial"/>
            <w:szCs w:val="19"/>
          </w:rPr>
          <w:t>P</w:t>
        </w:r>
      </w:ins>
      <w:ins w:id="297" w:author="Miruška Hrabčáková" w:date="2018-06-06T14:40:00Z">
        <w:del w:id="298" w:author="Zuzana Hušeková" w:date="2018-06-12T10:06:00Z">
          <w:r w:rsidRPr="005408C4" w:rsidDel="004C7CA3">
            <w:rPr>
              <w:rFonts w:cs="Arial"/>
              <w:szCs w:val="19"/>
            </w:rPr>
            <w:delText>p</w:delText>
          </w:r>
        </w:del>
        <w:r w:rsidRPr="005408C4">
          <w:rPr>
            <w:rFonts w:cs="Arial"/>
            <w:szCs w:val="19"/>
          </w:rPr>
          <w:t>rijímateľ zverejnil výzvu na predkladanie ponúk na svojom webovom sídle, ale nezaslal informáciu o tomto zverejnení na osobitný mailový kontakt zakazkycko@vlada.gov.sk, poskytovateľ uplatní finančnú opravu 25 % podľa typu porušenia č. 1 z prílohy č. 2 k metodickému pokynu CKO č. 5).</w:t>
        </w:r>
      </w:ins>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ins w:id="299" w:author="Miruška Hrabčáková" w:date="2018-06-06T14:40:00Z">
        <w:r w:rsidRPr="005408C4">
          <w:rPr>
            <w:rFonts w:cs="Arial"/>
            <w:szCs w:val="19"/>
          </w:rPr>
          <w:t>Určenie finančných opráv sa riadi pravidlami, ktoré sú platné v čase vypracovania návrhu správy z kontroly, resp. návrhu čiastkovej správy z kontroly.</w:t>
        </w:r>
      </w:ins>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033B2019"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lastRenderedPageBreak/>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3426F9A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w:t>
      </w:r>
      <w:r w:rsidR="005E0D17">
        <w:rPr>
          <w:rFonts w:cs="Arial"/>
          <w:szCs w:val="19"/>
          <w:lang w:val="sk-SK"/>
        </w:rPr>
        <w:t>1</w:t>
      </w:r>
      <w:r w:rsidRPr="0073389C">
        <w:rPr>
          <w:rFonts w:cs="Arial"/>
          <w:szCs w:val="19"/>
          <w:lang w:val="sk-SK"/>
        </w:rPr>
        <w:t xml:space="preserve">5 000 EUR (ďalej len „zákazky nad </w:t>
      </w:r>
      <w:r w:rsidR="005E0D17">
        <w:rPr>
          <w:rFonts w:cs="Arial"/>
          <w:szCs w:val="19"/>
          <w:lang w:val="sk-SK"/>
        </w:rPr>
        <w:t>1</w:t>
      </w:r>
      <w:r w:rsidRPr="0073389C">
        <w:rPr>
          <w:rFonts w:cs="Arial"/>
          <w:szCs w:val="19"/>
          <w:lang w:val="sk-SK"/>
        </w:rPr>
        <w:t xml:space="preserve">5 000 EUR“); </w:t>
      </w:r>
    </w:p>
    <w:p w14:paraId="7A55D332" w14:textId="3C7E9E5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je nižšia ako </w:t>
      </w:r>
      <w:r w:rsidR="005E0D17">
        <w:rPr>
          <w:rFonts w:cs="Arial"/>
          <w:szCs w:val="19"/>
          <w:lang w:val="sk-SK"/>
        </w:rPr>
        <w:t>1</w:t>
      </w:r>
      <w:r w:rsidRPr="0073389C">
        <w:rPr>
          <w:rFonts w:cs="Arial"/>
          <w:szCs w:val="19"/>
          <w:lang w:val="sk-SK"/>
        </w:rPr>
        <w:t xml:space="preserve">5 000 EUR (ďalej len „zákazky do </w:t>
      </w:r>
      <w:r w:rsidR="005E0D17">
        <w:rPr>
          <w:rFonts w:cs="Arial"/>
          <w:szCs w:val="19"/>
          <w:lang w:val="sk-SK"/>
        </w:rPr>
        <w:t>1</w:t>
      </w:r>
      <w:r w:rsidRPr="0073389C">
        <w:rPr>
          <w:rFonts w:cs="Arial"/>
          <w:szCs w:val="19"/>
          <w:lang w:val="sk-SK"/>
        </w:rPr>
        <w:t>5 000 EUR“)</w:t>
      </w:r>
      <w:r w:rsidR="000E2751">
        <w:rPr>
          <w:rFonts w:cs="Arial"/>
          <w:szCs w:val="19"/>
          <w:lang w:val="sk-SK"/>
        </w:rPr>
        <w:t>.</w:t>
      </w:r>
      <w:r w:rsidRPr="0073389C">
        <w:rPr>
          <w:rFonts w:cs="Arial"/>
          <w:szCs w:val="19"/>
          <w:lang w:val="sk-SK"/>
        </w:rPr>
        <w:t xml:space="preserve"> </w:t>
      </w:r>
    </w:p>
    <w:p w14:paraId="15FB5CE2" w14:textId="10300C1C" w:rsidR="009F4290" w:rsidRDefault="00A238CC" w:rsidP="009D7F63">
      <w:pPr>
        <w:tabs>
          <w:tab w:val="left" w:pos="1014"/>
        </w:tabs>
        <w:spacing w:before="120" w:after="120" w:line="288" w:lineRule="auto"/>
        <w:jc w:val="both"/>
        <w:rPr>
          <w:b/>
        </w:rPr>
      </w:pPr>
      <w:ins w:id="300" w:author="Miruška Hrabčáková" w:date="2018-06-06T14:52:00Z">
        <w:r w:rsidRPr="00A238CC">
          <w:rPr>
            <w:b/>
          </w:rPr>
          <w:t>Delenie zákaziek s nízkou hodnotou na zákazky nad 15 000 EUR a zákazky do 15 000 EUR je platné a účinné od 08.09.2017 na základe plošnej výnimky, ktorú vydal CKO.</w:t>
        </w:r>
      </w:ins>
    </w:p>
    <w:p w14:paraId="5EB168E4" w14:textId="7EFE0C15"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0ACC49DB" w:rsidR="009D7F63" w:rsidRPr="0073389C" w:rsidRDefault="009D7F63" w:rsidP="009D7F63">
      <w:pPr>
        <w:tabs>
          <w:tab w:val="left" w:pos="1014"/>
        </w:tabs>
        <w:spacing w:before="120" w:after="120" w:line="288" w:lineRule="auto"/>
        <w:jc w:val="both"/>
        <w:rPr>
          <w:b/>
        </w:rPr>
      </w:pPr>
      <w:r w:rsidRPr="0073389C">
        <w:rPr>
          <w:b/>
        </w:rPr>
        <w:t xml:space="preserve">Zákazky nad </w:t>
      </w:r>
      <w:r w:rsidR="004A5C0C">
        <w:rPr>
          <w:b/>
        </w:rPr>
        <w:t>1</w:t>
      </w:r>
      <w:r w:rsidRPr="0073389C">
        <w:rPr>
          <w:b/>
        </w:rPr>
        <w:t>5 000 EUR</w:t>
      </w:r>
    </w:p>
    <w:p w14:paraId="4C8B1BB2" w14:textId="40F2341C" w:rsidR="004A5C0C" w:rsidRDefault="004A5C0C" w:rsidP="009D7F63">
      <w:pPr>
        <w:tabs>
          <w:tab w:val="left" w:pos="1014"/>
        </w:tabs>
        <w:spacing w:before="120" w:after="120" w:line="288" w:lineRule="auto"/>
        <w:jc w:val="both"/>
      </w:pPr>
      <w:r w:rsidRPr="004A5C0C">
        <w:t xml:space="preserve">Zákazky nad 15 000 </w:t>
      </w:r>
      <w:r w:rsidR="00A15E8E">
        <w:t>EUR</w:t>
      </w:r>
      <w:r w:rsidR="00A15E8E" w:rsidRPr="004A5C0C">
        <w:t xml:space="preserve"> </w:t>
      </w:r>
      <w:r w:rsidRPr="004A5C0C">
        <w:t>na účely tejto kapitoly sú zákazky s nízkymi hodnotami podľa § 117 ZVO na tovary, stavebné práce alebo služby</w:t>
      </w:r>
    </w:p>
    <w:p w14:paraId="7A55D335" w14:textId="73227FBB" w:rsidR="009D7F63" w:rsidRPr="0073389C" w:rsidRDefault="009D7F63" w:rsidP="009D7F63">
      <w:pPr>
        <w:tabs>
          <w:tab w:val="left" w:pos="1014"/>
        </w:tabs>
        <w:spacing w:before="120" w:after="120" w:line="288" w:lineRule="auto"/>
        <w:jc w:val="both"/>
      </w:pPr>
      <w:r w:rsidRPr="0073389C">
        <w:t xml:space="preserve">Ak ide o zákazky nad </w:t>
      </w:r>
      <w:r w:rsidR="004A5C0C">
        <w:t>1</w:t>
      </w:r>
      <w:r w:rsidRPr="0073389C">
        <w:t xml:space="preserve">5 000 EUR a zároveň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14:paraId="7D090E95" w14:textId="2D01091F" w:rsidR="00F877F0" w:rsidRDefault="00F877F0" w:rsidP="009D7F63">
      <w:pPr>
        <w:tabs>
          <w:tab w:val="left" w:pos="1014"/>
        </w:tabs>
        <w:spacing w:before="120" w:after="120" w:line="288" w:lineRule="auto"/>
        <w:jc w:val="both"/>
        <w:rPr>
          <w:ins w:id="301" w:author="Miruška Hrabčáková" w:date="2018-06-06T14:53:00Z"/>
        </w:rPr>
      </w:pPr>
      <w:r w:rsidRPr="0073389C">
        <w:rPr>
          <w:color w:val="FF0000"/>
        </w:rPr>
        <w:t xml:space="preserve"> </w:t>
      </w:r>
      <w:r w:rsidRPr="0073389C">
        <w:t xml:space="preserve">V prípade, že </w:t>
      </w:r>
      <w:r w:rsidR="004A5C0C" w:rsidRPr="004A5C0C">
        <w:t xml:space="preserve">ide o zákazky nad 15 000 EUR, ktorých </w:t>
      </w:r>
      <w:r w:rsidRPr="0073389C">
        <w:t xml:space="preserve">predmetom obstarávania je tovar, stavebná práca alebo služba, ktorá je bežne dostupná na trhu, prijímateľ </w:t>
      </w:r>
      <w:r w:rsidR="004A5C0C">
        <w:t>môže</w:t>
      </w:r>
      <w:r w:rsidRPr="0073389C">
        <w:t xml:space="preserve"> zadávať zákazku prostredníctvom elektronického trhoviska podľa § </w:t>
      </w:r>
      <w:r w:rsidR="0058112B">
        <w:t>108</w:t>
      </w:r>
      <w:r w:rsidR="0058112B" w:rsidRPr="0073389C">
        <w:t xml:space="preserve"> </w:t>
      </w:r>
      <w:r w:rsidRPr="0073389C">
        <w:t>ods. 1 písm. a) ZVO a</w:t>
      </w:r>
      <w:r w:rsidR="004A5C0C">
        <w:t>lebo</w:t>
      </w:r>
      <w:r w:rsidRPr="0073389C">
        <w:t xml:space="preserve"> </w:t>
      </w:r>
      <w:r w:rsidR="004A5C0C" w:rsidRPr="004A5C0C">
        <w:t>podľa § 113 až 116 ZVO</w:t>
      </w:r>
      <w:r w:rsidRPr="0073389C">
        <w:t xml:space="preserve"> nie postupmi uvedenými v tejto kapitole.</w:t>
      </w:r>
    </w:p>
    <w:p w14:paraId="29E98F48" w14:textId="6DD78C09" w:rsidR="00A238CC" w:rsidRPr="0073389C" w:rsidRDefault="00A238CC" w:rsidP="009D7F63">
      <w:pPr>
        <w:tabs>
          <w:tab w:val="left" w:pos="1014"/>
        </w:tabs>
        <w:spacing w:before="120" w:after="120" w:line="288" w:lineRule="auto"/>
        <w:jc w:val="both"/>
      </w:pPr>
      <w:ins w:id="302" w:author="Miruška Hrabčáková" w:date="2018-06-06T14:53:00Z">
        <w:r w:rsidRPr="00A238CC">
          <w:t>Pravidlá pre zadávanie zákaziek nad 15 000 EUR sa týkajú aj zákaziek s nízkou hodnotou na dodanie tovaru, uskutočnenie stavebných prác a poskytnutie služieb, ktoré sú bežne dostupné na trhu, ak sú zadávané prijímateľom podľa § 8 ZVO a ich predpokladaná hodnota je rovnaká alebo vyššia ako 15 000 EUR.</w:t>
        </w:r>
      </w:ins>
    </w:p>
    <w:p w14:paraId="7A55D336" w14:textId="1F3C2BE1" w:rsidR="009D7F63" w:rsidRPr="004A5C0C" w:rsidRDefault="004A5C0C" w:rsidP="00DD30A9">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4A5C0C">
        <w:rPr>
          <w:rFonts w:cs="Arial"/>
          <w:b/>
          <w:i/>
          <w:szCs w:val="19"/>
        </w:rPr>
        <w:lastRenderedPageBreak/>
        <w:t xml:space="preserve">Dôležité upozornenie: </w:t>
      </w:r>
      <w:r w:rsidRPr="004A5C0C">
        <w:rPr>
          <w:rFonts w:cs="Arial"/>
          <w:szCs w:val="19"/>
        </w:rPr>
        <w:t xml:space="preserve">Pri zákazke bežne dostupnej na trhu (na </w:t>
      </w:r>
      <w:r w:rsidRPr="00487653">
        <w:rPr>
          <w:rFonts w:cs="Arial"/>
          <w:szCs w:val="19"/>
        </w:rPr>
        <w:t>náklade testu bežnej dostupnosti), bez ohľadu na to, či sa použije elektronické trhovisko alebo „papierové“ zadávanie podlimitnej zákazky cez Vestník verejného obstarávania, je spoločný spodný limit 15 000 EUR bez DPH. Rozdiel je v tom, že do 31.10.2017 bol prijímateľ pri zákazkách bežne dostupných na trhu s predpokladanou hodnotou rovnakou alebo vyššou ako 15 000 EUR bez DPH povinný použiť elektronické trhovisko. Po 01.11.2017 sa prijímateľ môže rozhodnúť medzi 2 postupmi, pričom alternatívou voči zadávaniu zákazky s využitím elektronického trhoviska je zadávanie podlimitnej zákazky bez využitia elektronického trhoviska.</w:t>
      </w: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62A6B95D" w14:textId="77777777" w:rsidR="00890AFF" w:rsidRDefault="009D7F63" w:rsidP="009D7F63">
      <w:pPr>
        <w:tabs>
          <w:tab w:val="left" w:pos="1014"/>
        </w:tabs>
        <w:spacing w:before="120" w:after="120" w:line="288" w:lineRule="auto"/>
        <w:jc w:val="both"/>
        <w:rPr>
          <w:ins w:id="303" w:author="Miruška Hrabčáková" w:date="2018-06-06T15:06:00Z"/>
        </w:rPr>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minimálne 5</w:t>
      </w:r>
      <w:ins w:id="304" w:author="Miruška Hrabčáková" w:date="2018-06-06T14:57:00Z">
        <w:r w:rsidR="00275D14" w:rsidRPr="00275D14">
          <w:t xml:space="preserve"> </w:t>
        </w:r>
        <w:r w:rsidR="00275D14" w:rsidRPr="00275D14">
          <w:rPr>
            <w:b/>
          </w:rPr>
          <w:t>celých</w:t>
        </w:r>
      </w:ins>
      <w:r w:rsidRPr="0073389C">
        <w:rPr>
          <w:b/>
        </w:rPr>
        <w:t xml:space="preserve"> pracovných dní pred dňom </w:t>
      </w:r>
      <w:r w:rsidR="00950C3C">
        <w:rPr>
          <w:b/>
        </w:rPr>
        <w:t xml:space="preserve">uplynutia lehoty na </w:t>
      </w:r>
      <w:r w:rsidRPr="0073389C">
        <w:rPr>
          <w:b/>
        </w:rPr>
        <w:t>predkladani</w:t>
      </w:r>
      <w:r w:rsidR="00950C3C">
        <w:rPr>
          <w:b/>
        </w:rPr>
        <w:t>e</w:t>
      </w:r>
      <w:r w:rsidRPr="0073389C">
        <w:rPr>
          <w:b/>
        </w:rPr>
        <w:t xml:space="preserve"> ponúk</w:t>
      </w:r>
      <w:ins w:id="305" w:author="Miruška Hrabčáková" w:date="2018-06-06T15:01:00Z">
        <w:r w:rsidR="00B1362E" w:rsidRPr="00B1362E">
          <w:rPr>
            <w:b/>
          </w:rPr>
          <w:t>, pričom</w:t>
        </w:r>
      </w:ins>
      <w:r w:rsidRPr="0073389C">
        <w:t xml:space="preserve"> </w:t>
      </w:r>
      <w:del w:id="306" w:author="Miruška Hrabčáková" w:date="2018-06-06T15:01:00Z">
        <w:r w:rsidRPr="0073389C" w:rsidDel="00B1362E">
          <w:delText>(</w:delText>
        </w:r>
      </w:del>
      <w:ins w:id="307" w:author="Miruška Hrabčáková" w:date="2018-06-06T15:02:00Z">
        <w:r w:rsidR="00B1362E" w:rsidRPr="00B1362E">
          <w:t>(príklad: ak prijímateľ zverejní výzvu na predkladanie ponúk v utorok, minimálna lehota na predkladanie ponúk uplynie budúci týždeň v stredu za predpokladu, že nejde o pracovný týždeň, v rámci ktorého je štátny sviatok)</w:t>
        </w:r>
        <w:r w:rsidR="00B1362E">
          <w:t xml:space="preserve"> </w:t>
        </w:r>
      </w:ins>
      <w:r w:rsidRPr="0073389C">
        <w:t>do lehoty sa nezapočítava deň zverejnenia</w:t>
      </w:r>
      <w:del w:id="308" w:author="Miruška Hrabčáková" w:date="2018-06-06T15:02:00Z">
        <w:r w:rsidRPr="0073389C" w:rsidDel="00B1362E">
          <w:delText>)</w:delText>
        </w:r>
      </w:del>
      <w:r w:rsidRPr="0073389C">
        <w:t xml:space="preserve"> a zdokumentuje </w:t>
      </w:r>
      <w:ins w:id="309" w:author="Miruška Hrabčáková" w:date="2018-06-06T15:03:00Z">
        <w:r w:rsidR="00B1362E" w:rsidRPr="00B1362E">
          <w:t xml:space="preserve">a archivuje </w:t>
        </w:r>
      </w:ins>
      <w:r w:rsidRPr="0073389C">
        <w:t>toto zverejnenie hodnoverným spôsobom</w:t>
      </w:r>
      <w:ins w:id="310" w:author="Miruška Hrabčáková" w:date="2018-06-06T15:04:00Z">
        <w:r w:rsidR="00890AFF">
          <w:t xml:space="preserve"> </w:t>
        </w:r>
        <w:r w:rsidR="00890AFF" w:rsidRPr="00890AFF">
          <w:t>(spravidla printscreen tej časti webového sídla, kde bola výzva na predkladanie ponúk zverejnená).</w:t>
        </w:r>
      </w:ins>
      <w:ins w:id="311" w:author="Miruška Hrabčáková" w:date="2018-06-06T15:06:00Z">
        <w:r w:rsidR="00890AFF" w:rsidRPr="00890AFF">
          <w:t xml:space="preserve"> Lehota na predkladanie ponúk musí byť primeraná a musí zohľadniť zložitosť a charakter predmetu zákazky, čas nevyhnutne potrebný na vypracovanie a doručenie ponuky.</w:t>
        </w:r>
      </w:ins>
    </w:p>
    <w:p w14:paraId="7A55D33A" w14:textId="0101087D" w:rsidR="009D7F63" w:rsidRPr="0073389C" w:rsidRDefault="00890AFF" w:rsidP="009D7F63">
      <w:pPr>
        <w:tabs>
          <w:tab w:val="left" w:pos="1014"/>
        </w:tabs>
        <w:spacing w:before="120" w:after="120" w:line="288" w:lineRule="auto"/>
        <w:jc w:val="both"/>
      </w:pPr>
      <w:ins w:id="312" w:author="Miruška Hrabčáková" w:date="2018-06-06T15:06:00Z">
        <w:r>
          <w:t xml:space="preserve"> </w:t>
        </w:r>
      </w:ins>
      <w:del w:id="313" w:author="Miruška Hrabčáková" w:date="2018-06-06T15:06:00Z">
        <w:r w:rsidR="009D7F63" w:rsidRPr="0073389C" w:rsidDel="00890AFF">
          <w:delText xml:space="preserve">, </w:delText>
        </w:r>
      </w:del>
      <w:del w:id="314" w:author="Miruška Hrabčáková" w:date="2018-06-06T15:07:00Z">
        <w:r w:rsidR="009D7F63" w:rsidRPr="0073389C" w:rsidDel="00890AFF">
          <w:delText>t</w:delText>
        </w:r>
      </w:del>
      <w:del w:id="315" w:author="Miruška Hrabčáková" w:date="2018-06-06T15:06:00Z">
        <w:r w:rsidR="009D7F63" w:rsidRPr="0073389C" w:rsidDel="00890AFF">
          <w:delText>.j.</w:delText>
        </w:r>
      </w:del>
      <w:r w:rsidR="009D7F63" w:rsidRPr="0073389C">
        <w:t xml:space="preserve"> </w:t>
      </w:r>
      <w:ins w:id="316" w:author="Miruška Hrabčáková" w:date="2018-06-06T15:07:00Z">
        <w:r>
          <w:t xml:space="preserve">Prijímateľ </w:t>
        </w:r>
      </w:ins>
      <w:r w:rsidR="009D7F63" w:rsidRPr="0073389C">
        <w:t xml:space="preserve">v deň zverejnenia </w:t>
      </w:r>
      <w:r w:rsidR="00D76DD9">
        <w:t>v</w:t>
      </w:r>
      <w:r w:rsidR="009D7F63" w:rsidRPr="0073389C">
        <w:t xml:space="preserve">ýzvy na </w:t>
      </w:r>
      <w:r w:rsidR="00950C3C">
        <w:t>predloženie ponuky</w:t>
      </w:r>
      <w:r w:rsidR="00950C3C" w:rsidRPr="0073389C">
        <w:t xml:space="preserve"> </w:t>
      </w:r>
      <w:r w:rsidR="009D7F63" w:rsidRPr="0073389C">
        <w:t>na svojom alebo inom vhodnom webovom sídle</w:t>
      </w:r>
      <w:r w:rsidR="00950C3C">
        <w:t xml:space="preserve"> alebo v printových médiách</w:t>
      </w:r>
      <w:r w:rsidR="009D7F63" w:rsidRPr="0073389C">
        <w:t xml:space="preserve"> 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5"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6" w:history="1">
        <w:r w:rsidR="000E5863" w:rsidRPr="004063F2">
          <w:rPr>
            <w:rStyle w:val="Hypertextovprepojenie"/>
            <w:color w:val="auto"/>
          </w:rPr>
          <w:t>vo.sep@minv.sk</w:t>
        </w:r>
      </w:hyperlink>
      <w:r w:rsidR="000E5863" w:rsidRPr="00DD30A9">
        <w:rPr>
          <w:u w:val="single"/>
        </w:rPr>
        <w:t>, nebude to dôvodom na vylúčenie výdavkov, týkajúcich sa obstarávanej zákazky, z financovania v plnej miere.</w:t>
      </w:r>
      <w:r w:rsidR="000E5863" w:rsidRPr="00DD30A9">
        <w:rPr>
          <w:b/>
        </w:rPr>
        <w:t xml:space="preserve"> </w:t>
      </w:r>
      <w:r w:rsidR="009D7F63"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58A4452F" w14:textId="77777777" w:rsidR="004B2E39" w:rsidRDefault="009D7F63" w:rsidP="009D7F63">
      <w:pPr>
        <w:tabs>
          <w:tab w:val="left" w:pos="1014"/>
        </w:tabs>
        <w:spacing w:before="120" w:after="120" w:line="288" w:lineRule="auto"/>
        <w:jc w:val="both"/>
        <w:rPr>
          <w:ins w:id="317" w:author="Miruška Hrabčáková" w:date="2018-06-06T15:09:00Z"/>
        </w:rPr>
      </w:pPr>
      <w:r w:rsidRPr="0073389C">
        <w:rPr>
          <w:b/>
          <w:i/>
          <w:color w:val="FF0000"/>
        </w:rPr>
        <w:t>Povinnosť prijímateľa:</w:t>
      </w:r>
      <w:r w:rsidRPr="0073389C">
        <w:rPr>
          <w:color w:val="FF0000"/>
        </w:rPr>
        <w:t xml:space="preserve"> </w:t>
      </w:r>
      <w:r w:rsidRPr="0073389C">
        <w:t>V</w:t>
      </w:r>
      <w:del w:id="318" w:author="Miruška Hrabčáková" w:date="2018-06-06T15:07:00Z">
        <w:r w:rsidRPr="0073389C" w:rsidDel="00890AFF">
          <w:delText xml:space="preserve"> </w:delText>
        </w:r>
      </w:del>
      <w:ins w:id="319" w:author="Miruška Hrabčáková" w:date="2018-06-06T15:07:00Z">
        <w:r w:rsidR="00890AFF">
          <w:t> </w:t>
        </w:r>
      </w:ins>
      <w:r w:rsidRPr="0073389C">
        <w:t>prípade</w:t>
      </w:r>
      <w:ins w:id="320" w:author="Miruška Hrabčáková" w:date="2018-06-06T15:07:00Z">
        <w:r w:rsidR="00890AFF" w:rsidRPr="00890AFF">
          <w:t xml:space="preserve"> ak Prijímateľ nedodrží povinnosť zaslania informácie o zverejnení zákazky na osobitný e-mailový kontakt zakazkycko@vlada.gov.sk v ten istý deň ako zverejní výzvu na súťaž (výzvu na predkladanie ponúk)</w:t>
        </w:r>
      </w:ins>
      <w:del w:id="321" w:author="Miruška Hrabčáková" w:date="2018-06-06T15:08:00Z">
        <w:r w:rsidRPr="0073389C" w:rsidDel="00890AFF">
          <w:delText>, že sa prijímateľ omešká so zaslaním informácie CKO a poskytovateľ</w:delText>
        </w:r>
        <w:r w:rsidR="005C00EC" w:rsidDel="00890AFF">
          <w:delText>ovi</w:delText>
        </w:r>
      </w:del>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28BC854A" w:rsidR="004B2E39" w:rsidRDefault="004B2E39" w:rsidP="009D7F63">
      <w:pPr>
        <w:tabs>
          <w:tab w:val="left" w:pos="1014"/>
        </w:tabs>
        <w:spacing w:before="120" w:after="120" w:line="288" w:lineRule="auto"/>
        <w:jc w:val="both"/>
        <w:rPr>
          <w:ins w:id="322" w:author="Miruška Hrabčáková" w:date="2018-06-06T15:09:00Z"/>
        </w:rPr>
      </w:pPr>
      <w:ins w:id="323" w:author="Miruška Hrabčáková" w:date="2018-06-06T15:09:00Z">
        <w:r w:rsidRPr="004B2E39">
          <w:t>Toto predĺženie sa musí rovnako vykonať aj v ostatných dokumentoch, ktoré prijímateľ vypracoval za účelom vyhlásenia zadávania zákazky, najmä vo výzve na súťaž zverejnenej na webovom sídle prijímateľa alebo inom vhodnom webovom sídle alebo printových médiách.</w:t>
        </w:r>
      </w:ins>
    </w:p>
    <w:p w14:paraId="7A55D33B" w14:textId="2A817DC0"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porušenie princípu transparentnosti a </w:t>
      </w:r>
      <w:ins w:id="324" w:author="Miruška Hrabčáková" w:date="2018-06-06T15:10:00Z">
        <w:r w:rsidR="004B2E39" w:rsidRPr="004B2E39">
          <w:t xml:space="preserve">na </w:t>
        </w:r>
      </w:ins>
      <w:r w:rsidRPr="0073389C">
        <w:t xml:space="preserve">výdavky z predmetného VO </w:t>
      </w:r>
      <w:ins w:id="325" w:author="Miruška Hrabčáková" w:date="2018-06-06T15:10:00Z">
        <w:r w:rsidR="004B2E39" w:rsidRPr="004B2E39">
          <w:t>uplatniť finančnú opravu.</w:t>
        </w:r>
        <w:r w:rsidR="004B2E39">
          <w:t xml:space="preserve"> </w:t>
        </w:r>
      </w:ins>
      <w:del w:id="326" w:author="Miruška Hrabčáková" w:date="2018-06-06T15:11:00Z">
        <w:r w:rsidRPr="0073389C" w:rsidDel="004B2E39">
          <w:delText xml:space="preserve">nebudú zo strany poskytovateľa pripustené do financovania. </w:delText>
        </w:r>
      </w:del>
    </w:p>
    <w:p w14:paraId="61D72B69" w14:textId="77777777" w:rsidR="00AA1C85" w:rsidRDefault="009D7F63" w:rsidP="009D7F63">
      <w:pPr>
        <w:tabs>
          <w:tab w:val="left" w:pos="1014"/>
        </w:tabs>
        <w:spacing w:before="120" w:after="120" w:line="288" w:lineRule="auto"/>
        <w:jc w:val="both"/>
        <w:rPr>
          <w:ins w:id="327" w:author="Miruška Hrabčáková" w:date="2018-06-06T15:12:00Z"/>
        </w:rPr>
      </w:pPr>
      <w:r w:rsidRPr="0073389C">
        <w:rPr>
          <w:b/>
          <w:i/>
          <w:color w:val="FF0000"/>
        </w:rPr>
        <w:t>Povinnosť prijímateľa:</w:t>
      </w:r>
      <w:r w:rsidRPr="0073389C">
        <w:rPr>
          <w:color w:val="FF0000"/>
        </w:rPr>
        <w:t xml:space="preserve"> </w:t>
      </w:r>
      <w:r w:rsidRPr="0073389C">
        <w:t xml:space="preserve">Prijímateľ je </w:t>
      </w:r>
      <w:ins w:id="328" w:author="Miruška Hrabčáková" w:date="2018-06-06T15:11:00Z">
        <w:r w:rsidR="00DA0B7D" w:rsidRPr="00DA0B7D">
          <w:t xml:space="preserve">v ten istý deň ako zverejní výzvu na súťaž (výzvu na predkladanie ponúk) a zašle informácie o zverejnení zákazky na osobitný e-mailový kontakt </w:t>
        </w:r>
        <w:r w:rsidR="00DA0B7D">
          <w:fldChar w:fldCharType="begin"/>
        </w:r>
        <w:r w:rsidR="00DA0B7D">
          <w:instrText xml:space="preserve"> HYPERLINK "mailto:</w:instrText>
        </w:r>
        <w:r w:rsidR="00DA0B7D" w:rsidRPr="00DA0B7D">
          <w:instrText>zakazkycko@vlada.gov.sk</w:instrText>
        </w:r>
        <w:r w:rsidR="00DA0B7D">
          <w:instrText xml:space="preserve">" </w:instrText>
        </w:r>
        <w:r w:rsidR="00DA0B7D">
          <w:fldChar w:fldCharType="separate"/>
        </w:r>
        <w:r w:rsidR="00DA0B7D" w:rsidRPr="008F0EC1">
          <w:rPr>
            <w:rStyle w:val="Hypertextovprepojenie"/>
          </w:rPr>
          <w:t>zakazkycko@vlada.gov.sk</w:t>
        </w:r>
        <w:r w:rsidR="00DA0B7D">
          <w:fldChar w:fldCharType="end"/>
        </w:r>
        <w:r w:rsidR="00DA0B7D">
          <w:t xml:space="preserve"> </w:t>
        </w:r>
      </w:ins>
      <w:del w:id="329" w:author="Miruška Hrabčáková" w:date="2018-06-06T15:11:00Z">
        <w:r w:rsidRPr="0073389C" w:rsidDel="00DA0B7D">
          <w:delText xml:space="preserve">zároveň </w:delText>
        </w:r>
      </w:del>
      <w:r w:rsidRPr="0073389C">
        <w:t xml:space="preserve">povinný zaslať túto výzvu minimálne </w:t>
      </w:r>
      <w:r w:rsidR="000E2751">
        <w:t>3</w:t>
      </w:r>
      <w:r w:rsidR="000E2751" w:rsidRPr="0073389C">
        <w:t xml:space="preserve"> </w:t>
      </w:r>
      <w:r w:rsidRPr="0073389C">
        <w:t>vybraným záujemcom</w:t>
      </w:r>
      <w:ins w:id="330" w:author="Miruška Hrabčáková" w:date="2018-06-06T15:12:00Z">
        <w:r w:rsidR="00AA1C85" w:rsidRPr="00AA1C85">
          <w:t xml:space="preserve"> formou mailovej komunikácie</w:t>
        </w:r>
      </w:ins>
      <w:r w:rsidRPr="0073389C">
        <w:t xml:space="preserve">. </w:t>
      </w:r>
    </w:p>
    <w:p w14:paraId="28F767D9" w14:textId="77777777" w:rsidR="00AA1C85" w:rsidRDefault="00AA1C85" w:rsidP="00AA1C85">
      <w:pPr>
        <w:tabs>
          <w:tab w:val="left" w:pos="1014"/>
        </w:tabs>
        <w:spacing w:before="120" w:after="120" w:line="288" w:lineRule="auto"/>
        <w:jc w:val="both"/>
        <w:rPr>
          <w:ins w:id="331" w:author="Miruška Hrabčáková" w:date="2018-06-06T15:12:00Z"/>
        </w:rPr>
      </w:pPr>
      <w:ins w:id="332" w:author="Miruška Hrabčáková" w:date="2018-06-06T15:12:00Z">
        <w:r>
          <w:lastRenderedPageBreak/>
          <w:t>Vyššie uvedené úkony (zverejnenie výzvy, zaslanie informácie o zverejnení výzvy a zaslanie výzvy minimálne 3 vybraným záujemcom) musia byť prijímateľom realizované v rovnaký deň.</w:t>
        </w:r>
      </w:ins>
    </w:p>
    <w:p w14:paraId="76034677" w14:textId="3657BE6F" w:rsidR="00AA1C85" w:rsidRDefault="00AA1C85" w:rsidP="00AA1C85">
      <w:pPr>
        <w:tabs>
          <w:tab w:val="left" w:pos="1014"/>
        </w:tabs>
        <w:spacing w:before="120" w:after="120" w:line="288" w:lineRule="auto"/>
        <w:jc w:val="both"/>
        <w:rPr>
          <w:ins w:id="333" w:author="Miruška Hrabčáková" w:date="2018-06-06T15:12:00Z"/>
        </w:rPr>
      </w:pPr>
      <w:ins w:id="334" w:author="Miruška Hrabčáková" w:date="2018-06-06T15:12:00Z">
        <w:r>
          <w:t>Pokiaľ prijímateľ nedodrží povinnosť zaslať túto výzvu vybraným záujemcom v tom istom dni ako o nej informuje zaslaním informácie na osobitný e-mailový kontakt zakazkycko@vlada.gov.sk, je povinný pristúpiť k primeranému predĺženiu lehoty na predkladanie ponúk.</w:t>
        </w:r>
      </w:ins>
    </w:p>
    <w:p w14:paraId="7A55D33C" w14:textId="79AAC0E4" w:rsidR="009D7F63" w:rsidRPr="0073389C" w:rsidRDefault="009D7F63" w:rsidP="009D7F63">
      <w:pPr>
        <w:tabs>
          <w:tab w:val="left" w:pos="1014"/>
        </w:tabs>
        <w:spacing w:before="120" w:after="120" w:line="288" w:lineRule="auto"/>
        <w:jc w:val="both"/>
      </w:pPr>
      <w:r w:rsidRPr="0073389C">
        <w:t>Oslovení záujemcovia musia byť subjekty, ktoré sú oprávnené dodávať</w:t>
      </w:r>
      <w:ins w:id="335" w:author="Miruška Hrabčáková" w:date="2018-06-08T11:08:00Z">
        <w:r w:rsidR="00D53C88">
          <w:t xml:space="preserve"> </w:t>
        </w:r>
        <w:r w:rsidR="00D53C88" w:rsidRPr="00D53C88">
          <w:t>tovar, uskutočňovať stavebné práce alebo poskytovať služby</w:t>
        </w:r>
      </w:ins>
      <w:r w:rsidRPr="0073389C">
        <w:t xml:space="preserve"> </w:t>
      </w:r>
      <w:del w:id="336" w:author="Miruška Hrabčáková" w:date="2018-06-08T11:08:00Z">
        <w:r w:rsidRPr="0073389C" w:rsidDel="00D53C88">
          <w:delText xml:space="preserve">službu, tovar alebo prácu </w:delText>
        </w:r>
      </w:del>
      <w:r w:rsidRPr="0073389C">
        <w:t xml:space="preserve">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w:t>
      </w:r>
      <w:del w:id="337" w:author="Miruška Hrabčáková" w:date="2018-06-08T11:09:00Z">
        <w:r w:rsidRPr="0073389C" w:rsidDel="00D53C88">
          <w:delText>.</w:delText>
        </w:r>
      </w:del>
      <w:ins w:id="338" w:author="Miruška Hrabčáková" w:date="2018-06-08T11:09:00Z">
        <w:r w:rsidR="00D53C88" w:rsidRPr="00D53C88">
          <w:t xml:space="preserve"> a dôkazné bremeno preukázania skutočnosti, že na relevantnom trhu neexistuje viac ako 1 alebo 2 dodávatelia znáša prijímateľ. Aj v tomto výnimočnom prípade je však povinnosťou prijímateľa zverejniť zákazku na webovom sídle a zaslať informáciu o tomto zverejnení na osobitný mailový kontakt</w:t>
        </w:r>
        <w:r w:rsidR="00EF4612">
          <w:t xml:space="preserve"> </w:t>
        </w:r>
      </w:ins>
      <w:ins w:id="339" w:author="Miruška Hrabčáková" w:date="2018-06-08T11:10:00Z">
        <w:r w:rsidR="00EF4612" w:rsidRPr="00EF4612">
          <w:t>zakazkycko@vlada.gov.sk</w:t>
        </w:r>
        <w:r w:rsidR="00EF4612">
          <w:t>.</w:t>
        </w:r>
      </w:ins>
      <w:ins w:id="340" w:author="Miruška Hrabčáková" w:date="2018-06-08T11:09:00Z">
        <w:r w:rsidR="00D53C88">
          <w:t xml:space="preserve"> </w:t>
        </w:r>
      </w:ins>
      <w:r w:rsidRPr="0073389C">
        <w:t xml:space="preserve">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26B6F17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A5C0C">
        <w:t>1</w:t>
      </w:r>
      <w:r w:rsidRPr="0073389C">
        <w:t>5 000 EUR upravuje Metodický pokyn CKO č. 14</w:t>
      </w:r>
      <w:r w:rsidR="005C00EC">
        <w:t xml:space="preserve"> </w:t>
      </w:r>
      <w:r w:rsidR="005C00EC" w:rsidRPr="005C00EC">
        <w:t xml:space="preserve">k zadávaniu zákaziek v hodnote nad </w:t>
      </w:r>
      <w:ins w:id="341" w:author="Miruška Hrabčáková" w:date="2018-06-08T11:11:00Z">
        <w:r w:rsidR="00EF4612">
          <w:t>1</w:t>
        </w:r>
      </w:ins>
      <w:r w:rsidR="005C00EC" w:rsidRPr="005C00EC">
        <w:t>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EE8AB27" w:rsidR="009D7F63" w:rsidRPr="0073389C" w:rsidRDefault="009D7F63" w:rsidP="009D7F63">
      <w:pPr>
        <w:tabs>
          <w:tab w:val="left" w:pos="1014"/>
        </w:tabs>
        <w:spacing w:before="120" w:after="120" w:line="288" w:lineRule="auto"/>
        <w:jc w:val="both"/>
        <w:rPr>
          <w:b/>
        </w:rPr>
      </w:pPr>
      <w:r w:rsidRPr="0073389C">
        <w:rPr>
          <w:b/>
        </w:rPr>
        <w:t xml:space="preserve">Zákazky do </w:t>
      </w:r>
      <w:r w:rsidR="004A5C0C">
        <w:rPr>
          <w:b/>
        </w:rPr>
        <w:t>1</w:t>
      </w:r>
      <w:r w:rsidRPr="0073389C">
        <w:rPr>
          <w:b/>
        </w:rPr>
        <w:t>5 000 EUR</w:t>
      </w:r>
    </w:p>
    <w:p w14:paraId="7A55D341" w14:textId="27B2C00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4A5C0C">
        <w:t>1</w:t>
      </w:r>
      <w:r w:rsidRPr="0073389C">
        <w:t xml:space="preserve">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8F29EA6"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265AB634" w14:textId="2FC5B291" w:rsidR="004A5C0C" w:rsidRDefault="004A5C0C" w:rsidP="009D7F63">
      <w:pPr>
        <w:tabs>
          <w:tab w:val="left" w:pos="1014"/>
        </w:tabs>
        <w:spacing w:before="120" w:after="120" w:line="288" w:lineRule="auto"/>
        <w:jc w:val="both"/>
      </w:pPr>
      <w:r w:rsidRPr="004A5C0C">
        <w:lastRenderedPageBreak/>
        <w:t>Ak prijímateľ oslovil na základe výzvy na predkladanie ponúk minimálne troch potenciálnych dodávateľov a v stanovenej lehote na predkladanie ponúk nebola predložená žiadna ponuka,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0C75CF18"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5 000 </w:t>
      </w:r>
      <w:r w:rsidR="00A15E8E">
        <w:rPr>
          <w:b/>
        </w:rPr>
        <w:t>EUR</w:t>
      </w:r>
      <w:r w:rsidR="00A15E8E" w:rsidRPr="004A5C0C">
        <w:rPr>
          <w:b/>
        </w:rPr>
        <w:t xml:space="preserve"> </w:t>
      </w:r>
      <w:r w:rsidRPr="004A5C0C">
        <w:rPr>
          <w:b/>
        </w:rPr>
        <w:t xml:space="preserve">bez DPH, </w:t>
      </w:r>
      <w:r w:rsidRPr="00DD30A9">
        <w:t>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4F78C592" w14:textId="256F21DE" w:rsidR="00A15E8E" w:rsidRPr="00DD30A9" w:rsidRDefault="00A15E8E" w:rsidP="009D7F63">
      <w:pPr>
        <w:tabs>
          <w:tab w:val="left" w:pos="1014"/>
        </w:tabs>
        <w:spacing w:before="120" w:after="120" w:line="288" w:lineRule="auto"/>
        <w:jc w:val="both"/>
      </w:pPr>
      <w:r w:rsidRPr="00A15E8E">
        <w:rPr>
          <w:b/>
        </w:rPr>
        <w:t>V prípade zákaziek s nízkou hodnotou, ktorých hodnota je do 1 000 EUR bez DPH</w:t>
      </w:r>
      <w:r w:rsidRPr="00A15E8E">
        <w:t xml:space="preserve">, je možné určiť úspešného uchádzača priamym zadaním, ak poskytovateľ vo vzťahu k predmetu zákazky určil na dané výdavky finančné limity, ktoré zohľadňujú dodržanie pravidiel hospodárnosti v súlade s metodickým pokynom </w:t>
      </w:r>
      <w:hyperlink r:id="rId27" w:history="1">
        <w:r w:rsidRPr="00A15E8E">
          <w:rPr>
            <w:rStyle w:val="Hypertextovprepojenie"/>
          </w:rPr>
          <w:t>k overovaniu hospodárnosti výdavkov</w:t>
        </w:r>
      </w:hyperlink>
      <w:r w:rsidRPr="00A15E8E">
        <w:rPr>
          <w:vertAlign w:val="superscript"/>
        </w:rPr>
        <w:footnoteReference w:id="109"/>
      </w:r>
      <w:r w:rsidRPr="00A15E8E">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342" w:name="_Toc440372886"/>
      <w:bookmarkStart w:id="343" w:name="_Toc440636397"/>
      <w:r w:rsidRPr="0073389C">
        <w:rPr>
          <w:lang w:val="sk-SK"/>
        </w:rPr>
        <w:t>Zákazky nespadajúce pod zákon o verejnom obstarávaní</w:t>
      </w:r>
      <w:bookmarkEnd w:id="342"/>
      <w:bookmarkEnd w:id="343"/>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 xml:space="preserve">zákazku, pri ktorej obstarávaní nepostupoval podľa pravidiel uvedených </w:t>
      </w:r>
      <w:r w:rsidRPr="0073389C">
        <w:lastRenderedPageBreak/>
        <w:t>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14:paraId="2958E783" w14:textId="4A90EEE5"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14:paraId="7A55D36C" w14:textId="18BD4576"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14:paraId="7A55D36D"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6DA756E1" w14:textId="65980F34" w:rsidR="00C43500" w:rsidRDefault="00C43500" w:rsidP="009D7F63">
      <w:pPr>
        <w:autoSpaceDE w:val="0"/>
        <w:autoSpaceDN w:val="0"/>
        <w:adjustRightInd w:val="0"/>
        <w:spacing w:before="120" w:after="120" w:line="288" w:lineRule="auto"/>
        <w:jc w:val="both"/>
      </w:pPr>
      <w:r w:rsidRPr="00C340D9">
        <w:rPr>
          <w:b/>
          <w:i/>
          <w:color w:val="FF0000"/>
        </w:rPr>
        <w:t xml:space="preserve">Povinnosť prijímateľa: </w:t>
      </w:r>
      <w:r w:rsidRPr="001F7F84">
        <w:t xml:space="preserve">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w:t>
      </w:r>
      <w:r w:rsidRPr="001F7F84">
        <w:lastRenderedPageBreak/>
        <w:t>ktorý však nenahrádza prieskum trhu, ale je iba doplňujúcim nástrojom pre účely zabezpečenia dodržania pravidiel hospodárnosti.</w:t>
      </w:r>
    </w:p>
    <w:p w14:paraId="7C990398" w14:textId="7777777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304559D4" w14:textId="77777777"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14:paraId="7A1343EB" w14:textId="77777777" w:rsidR="00914736" w:rsidRDefault="00914736" w:rsidP="009D7F63">
      <w:pPr>
        <w:autoSpaceDE w:val="0"/>
        <w:autoSpaceDN w:val="0"/>
        <w:adjustRightInd w:val="0"/>
        <w:spacing w:before="120" w:after="120" w:line="288" w:lineRule="auto"/>
        <w:jc w:val="both"/>
        <w:rPr>
          <w:b/>
          <w:i/>
          <w:color w:val="FF0000"/>
        </w:rPr>
      </w:pP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BC7B0D9"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w:t>
      </w:r>
      <w:r w:rsidR="004A5C0C">
        <w:t>1</w:t>
      </w:r>
      <w:r w:rsidRPr="0073389C">
        <w:t xml:space="preserve">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uchádzača je nižšia ako </w:t>
      </w:r>
      <w:r w:rsidR="004A5C0C">
        <w:t>1</w:t>
      </w:r>
      <w:r w:rsidR="00D642ED" w:rsidRPr="00D642ED">
        <w:t>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4E25AD1F"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1ED762D3" w14:textId="77777777" w:rsidR="004A5C0C"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vrátane zásady riadneho finančného hospodárenia podľa čl. 30 nariadenia 966/2012 v riadiacej dokumentácii ku konkrétnej výzve/vyzvaniu v Príručke k oprávnenosti výdavkov, v ktorej sú stanovené finančné a percentuálne limity oprávnených výdavkov.</w:t>
      </w:r>
    </w:p>
    <w:p w14:paraId="7A55D385" w14:textId="5888B6E1" w:rsidR="009D7F63" w:rsidRDefault="009D7F63" w:rsidP="009D7F63">
      <w:pPr>
        <w:autoSpaceDE w:val="0"/>
        <w:autoSpaceDN w:val="0"/>
        <w:adjustRightInd w:val="0"/>
        <w:spacing w:before="120" w:after="120" w:line="288" w:lineRule="auto"/>
        <w:jc w:val="both"/>
      </w:pP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77777777"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lastRenderedPageBreak/>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FDCC1DD"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w:t>
      </w:r>
      <w:r w:rsidR="004A5C0C">
        <w:t>1</w:t>
      </w:r>
      <w:r w:rsidR="00367E6F" w:rsidRPr="00367E6F">
        <w:t xml:space="preserve">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4A5C0C">
        <w:t>1</w:t>
      </w:r>
      <w:r w:rsidR="00367E6F" w:rsidRPr="00367E6F">
        <w:t xml:space="preserve">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1FBF478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lastRenderedPageBreak/>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155AB6A9"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14:paraId="7A55D3A2" w14:textId="68F81C65"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6E9E5F42"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344" w:name="_Toc440372887"/>
      <w:bookmarkStart w:id="345" w:name="_Toc440636398"/>
      <w:r w:rsidRPr="0073389C">
        <w:rPr>
          <w:lang w:val="sk-SK"/>
        </w:rPr>
        <w:t>Konflikt záujmov</w:t>
      </w:r>
      <w:bookmarkEnd w:id="344"/>
      <w:bookmarkEnd w:id="345"/>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14:paraId="7A55D3BA"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BA553DF"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w:t>
      </w:r>
      <w:r w:rsidRPr="00796597">
        <w:rPr>
          <w:rFonts w:cs="Arial"/>
          <w:szCs w:val="19"/>
        </w:rPr>
        <w:lastRenderedPageBreak/>
        <w:t>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10"/>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11"/>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12"/>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opis predmetu zákazky tvoriaci súčasť súťažných podkladov alebo podpornú dokumentáciu k verejnému obstarávaniu (napr. </w:t>
            </w:r>
            <w:r w:rsidRPr="0073389C">
              <w:lastRenderedPageBreak/>
              <w:t>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lastRenderedPageBreak/>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13"/>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lastRenderedPageBreak/>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lastRenderedPageBreak/>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47C48DCB" w14:textId="2FB00D06" w:rsidR="0040641A" w:rsidRPr="0040641A" w:rsidRDefault="0040641A" w:rsidP="00DF4CD2">
      <w:pPr>
        <w:tabs>
          <w:tab w:val="left" w:pos="0"/>
        </w:tabs>
        <w:spacing w:after="200" w:line="276" w:lineRule="auto"/>
        <w:jc w:val="both"/>
        <w:rPr>
          <w:ins w:id="346" w:author="Autor"/>
        </w:rPr>
      </w:pPr>
      <w:ins w:id="347" w:author="Autor">
        <w:r>
          <w:t xml:space="preserve">Verejné obstarávanie tovarov, služieb, alebo stavebných prác na ktoré sa viažu  výdavky, ktoré spadajú pod  ZVV, </w:t>
        </w:r>
        <w:del w:id="348" w:author="Milan Matovič" w:date="2018-06-12T10:10:00Z">
          <w:r>
            <w:delText xml:space="preserve">sa v žiadosti o NFP neuvádza a zároveň </w:delText>
          </w:r>
        </w:del>
        <w:r>
          <w:t>sa počas implementácie projektu neoveruje. Ak sa RO dozvie, že došlo alebo mohlo dôjsť k porušeniu postupov týkajúcich sa verejného obstarávania</w:t>
        </w:r>
        <w:r w:rsidR="00F41EF2">
          <w:t xml:space="preserve"> (bez ohľadu na to, či ho vykonal prijímateľ alebo 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ins>
    </w:p>
    <w:p w14:paraId="1195CEDC" w14:textId="77777777" w:rsidR="0040641A" w:rsidRPr="0040641A" w:rsidRDefault="0040641A" w:rsidP="000765C3">
      <w:pPr>
        <w:pStyle w:val="Odsekzoznamu"/>
        <w:numPr>
          <w:ilvl w:val="0"/>
          <w:numId w:val="107"/>
        </w:numPr>
        <w:spacing w:after="200" w:line="276" w:lineRule="auto"/>
        <w:jc w:val="both"/>
        <w:rPr>
          <w:ins w:id="349" w:author="Autor"/>
          <w:color w:val="000000"/>
        </w:rPr>
      </w:pPr>
    </w:p>
    <w:p w14:paraId="6AD0A4B9" w14:textId="5A80930A" w:rsidR="00F457A3" w:rsidRPr="00F457A3" w:rsidDel="0040641A" w:rsidRDefault="00F457A3" w:rsidP="000765C3">
      <w:pPr>
        <w:pStyle w:val="Odsekzoznamu"/>
        <w:numPr>
          <w:ilvl w:val="0"/>
          <w:numId w:val="107"/>
        </w:numPr>
        <w:spacing w:after="200" w:line="276" w:lineRule="auto"/>
        <w:jc w:val="both"/>
        <w:rPr>
          <w:del w:id="350" w:author="Autor"/>
          <w:color w:val="000000"/>
        </w:rPr>
      </w:pPr>
      <w:del w:id="351" w:author="Autor">
        <w:r w:rsidRPr="000765C3" w:rsidDel="0040641A">
          <w:delText>Ak Prijímateľ uskutočnil</w:delText>
        </w:r>
        <w:r w:rsidRPr="00F457A3" w:rsidDel="0040641A">
          <w:rPr>
            <w:color w:val="000000"/>
          </w:rPr>
          <w:delText xml:space="preserve"> VO, na základe ktorého sa výdavky vykázali zjednodušene (ďalej ako „VO </w:delText>
        </w:r>
        <w:r w:rsidR="00A2535D" w:rsidDel="0040641A">
          <w:rPr>
            <w:color w:val="000000"/>
          </w:rPr>
          <w:delText xml:space="preserve">v rámci </w:delText>
        </w:r>
        <w:r w:rsidRPr="00F457A3" w:rsidDel="0040641A">
          <w:rPr>
            <w:color w:val="000000"/>
          </w:rPr>
          <w:delText xml:space="preserve"> ZVV“), postupuje podľa Príručky pre Prijímateľa, okrem nasledujúcich ustanovení:</w:delText>
        </w:r>
      </w:del>
    </w:p>
    <w:p w14:paraId="614C4D2F" w14:textId="64A04323" w:rsidR="00F457A3" w:rsidRPr="00F457A3" w:rsidDel="0040641A" w:rsidRDefault="00F457A3" w:rsidP="000765C3">
      <w:pPr>
        <w:pStyle w:val="Odsekzoznamu"/>
        <w:numPr>
          <w:ilvl w:val="0"/>
          <w:numId w:val="106"/>
        </w:numPr>
        <w:spacing w:after="200" w:line="276" w:lineRule="auto"/>
        <w:jc w:val="both"/>
        <w:rPr>
          <w:del w:id="352" w:author="Autor"/>
          <w:color w:val="000000"/>
        </w:rPr>
      </w:pPr>
      <w:del w:id="353" w:author="Autor">
        <w:r w:rsidRPr="00F457A3" w:rsidDel="0040641A">
          <w:rPr>
            <w:color w:val="000000"/>
          </w:rPr>
          <w:delText xml:space="preserve">kapitola 2.5.1,  </w:delText>
        </w:r>
      </w:del>
    </w:p>
    <w:p w14:paraId="13679BA5" w14:textId="5423A5C1" w:rsidR="00F457A3" w:rsidRPr="00F87338" w:rsidDel="0040641A" w:rsidRDefault="00F457A3" w:rsidP="00F87338">
      <w:pPr>
        <w:pStyle w:val="Odsekzoznamu"/>
        <w:numPr>
          <w:ilvl w:val="0"/>
          <w:numId w:val="106"/>
        </w:numPr>
        <w:spacing w:after="200" w:line="276" w:lineRule="auto"/>
        <w:jc w:val="both"/>
        <w:rPr>
          <w:del w:id="354" w:author="Autor"/>
          <w:color w:val="000000"/>
        </w:rPr>
      </w:pPr>
      <w:del w:id="355" w:author="Autor">
        <w:r w:rsidRPr="00F87338" w:rsidDel="0040641A">
          <w:rPr>
            <w:color w:val="000000"/>
          </w:rPr>
          <w:delText>kapitola 2.5.6 písm. a), b)</w:delText>
        </w:r>
        <w:r w:rsidR="00F87338" w:rsidDel="0040641A">
          <w:rPr>
            <w:color w:val="000000"/>
          </w:rPr>
          <w:delText>,</w:delText>
        </w:r>
        <w:r w:rsidR="00F87338" w:rsidRPr="00F87338" w:rsidDel="0040641A">
          <w:rPr>
            <w:color w:val="000000"/>
          </w:rPr>
          <w:delText xml:space="preserve"> </w:delText>
        </w:r>
        <w:r w:rsidRPr="00F87338" w:rsidDel="0040641A">
          <w:rPr>
            <w:color w:val="000000"/>
          </w:rPr>
          <w:delText xml:space="preserve">d), e), </w:delText>
        </w:r>
        <w:r w:rsidR="00D8644C" w:rsidRPr="00F87338" w:rsidDel="0040641A">
          <w:rPr>
            <w:color w:val="000000"/>
          </w:rPr>
          <w:delText xml:space="preserve">f), </w:delText>
        </w:r>
        <w:r w:rsidRPr="00F87338" w:rsidDel="0040641A">
          <w:rPr>
            <w:color w:val="000000"/>
          </w:rPr>
          <w:delText>g), h), i)</w:delText>
        </w:r>
        <w:r w:rsidR="00F87338" w:rsidDel="0040641A">
          <w:rPr>
            <w:color w:val="000000"/>
          </w:rPr>
          <w:delText xml:space="preserve"> a</w:delText>
        </w:r>
        <w:r w:rsidRPr="00F87338" w:rsidDel="0040641A">
          <w:rPr>
            <w:color w:val="000000"/>
          </w:rPr>
          <w:delText xml:space="preserve"> j),</w:delText>
        </w:r>
      </w:del>
    </w:p>
    <w:p w14:paraId="08CAD60C" w14:textId="28F939D9" w:rsidR="00F457A3" w:rsidRPr="00F457A3" w:rsidDel="0040641A" w:rsidRDefault="00F457A3" w:rsidP="000765C3">
      <w:pPr>
        <w:pStyle w:val="Odsekzoznamu"/>
        <w:numPr>
          <w:ilvl w:val="0"/>
          <w:numId w:val="106"/>
        </w:numPr>
        <w:spacing w:after="200" w:line="276" w:lineRule="auto"/>
        <w:jc w:val="both"/>
        <w:rPr>
          <w:del w:id="356" w:author="Autor"/>
          <w:color w:val="000000"/>
        </w:rPr>
      </w:pPr>
      <w:del w:id="357" w:author="Autor">
        <w:r w:rsidRPr="00F457A3" w:rsidDel="0040641A">
          <w:rPr>
            <w:color w:val="000000"/>
          </w:rPr>
          <w:delText>kapitola 2.5.7.</w:delText>
        </w:r>
      </w:del>
    </w:p>
    <w:p w14:paraId="68823A50" w14:textId="7C2D04FB" w:rsidR="00F457A3" w:rsidRPr="00F457A3" w:rsidDel="0040641A" w:rsidRDefault="00F457A3" w:rsidP="00F457A3">
      <w:pPr>
        <w:pStyle w:val="Odsekzoznamu"/>
        <w:jc w:val="both"/>
        <w:rPr>
          <w:del w:id="358" w:author="Autor"/>
          <w:color w:val="000000"/>
        </w:rPr>
      </w:pPr>
    </w:p>
    <w:p w14:paraId="6703F27E" w14:textId="58F38194" w:rsidR="00F457A3" w:rsidRPr="00F457A3" w:rsidDel="0040641A" w:rsidRDefault="00F457A3" w:rsidP="00F457A3">
      <w:pPr>
        <w:pStyle w:val="Odsekzoznamu"/>
        <w:jc w:val="both"/>
        <w:rPr>
          <w:del w:id="359" w:author="Autor"/>
          <w:color w:val="000000"/>
        </w:rPr>
      </w:pPr>
      <w:del w:id="360" w:author="Autor">
        <w:r w:rsidRPr="00F457A3" w:rsidDel="0040641A">
          <w:rPr>
            <w:color w:val="000000"/>
          </w:rPr>
          <w:delText xml:space="preserve">Ostatné ustanovenia tejto príručky, ktoré z povahy a charakteru VO </w:delText>
        </w:r>
        <w:r w:rsidR="00A2535D" w:rsidDel="0040641A">
          <w:rPr>
            <w:color w:val="000000"/>
          </w:rPr>
          <w:delText>v rámci</w:delText>
        </w:r>
        <w:r w:rsidRPr="00F457A3" w:rsidDel="0040641A">
          <w:rPr>
            <w:color w:val="000000"/>
          </w:rPr>
          <w:delText xml:space="preserve"> ZVV nie sú aplikovateľné, je možné považovať za bezpredmetné.  </w:delText>
        </w:r>
      </w:del>
    </w:p>
    <w:p w14:paraId="1D7AA70A" w14:textId="10BEE1FC" w:rsidR="00F457A3" w:rsidRPr="00F457A3" w:rsidDel="0040641A" w:rsidRDefault="00F457A3" w:rsidP="00F457A3">
      <w:pPr>
        <w:pStyle w:val="Odsekzoznamu"/>
        <w:jc w:val="both"/>
        <w:rPr>
          <w:del w:id="361" w:author="Autor"/>
          <w:color w:val="000000"/>
        </w:rPr>
      </w:pPr>
    </w:p>
    <w:p w14:paraId="0566E741" w14:textId="79BFD5BC" w:rsidR="00F457A3" w:rsidRPr="0056123B" w:rsidDel="0040641A" w:rsidRDefault="00F457A3" w:rsidP="000765C3">
      <w:pPr>
        <w:pStyle w:val="Odsekzoznamu"/>
        <w:numPr>
          <w:ilvl w:val="0"/>
          <w:numId w:val="107"/>
        </w:numPr>
        <w:spacing w:after="200" w:line="276" w:lineRule="auto"/>
        <w:jc w:val="both"/>
        <w:rPr>
          <w:del w:id="362" w:author="Autor"/>
          <w:color w:val="000000"/>
        </w:rPr>
      </w:pPr>
      <w:del w:id="363" w:author="Autor">
        <w:r w:rsidRPr="00F457A3" w:rsidDel="0040641A">
          <w:rPr>
            <w:color w:val="000000"/>
          </w:rPr>
          <w:delText xml:space="preserve">Okamih pre zaslanie výzvy na predloženie VO </w:delText>
        </w:r>
        <w:r w:rsidR="00A2535D" w:rsidDel="0040641A">
          <w:rPr>
            <w:color w:val="000000"/>
          </w:rPr>
          <w:delText>v rámci</w:delText>
        </w:r>
        <w:r w:rsidRPr="00F457A3" w:rsidDel="0040641A">
          <w:rPr>
            <w:color w:val="000000"/>
          </w:rPr>
          <w:delText xml:space="preserve"> ZVV </w:delText>
        </w:r>
        <w:r w:rsidR="00C903D1" w:rsidRPr="0056123B" w:rsidDel="0040641A">
          <w:rPr>
            <w:color w:val="000000"/>
          </w:rPr>
          <w:delText>urč</w:delText>
        </w:r>
        <w:r w:rsidR="00C21732" w:rsidRPr="0056123B" w:rsidDel="0040641A">
          <w:rPr>
            <w:color w:val="000000"/>
          </w:rPr>
          <w:delText>í</w:delText>
        </w:r>
        <w:r w:rsidR="00C903D1" w:rsidRPr="0056123B" w:rsidDel="0040641A">
          <w:rPr>
            <w:color w:val="000000"/>
          </w:rPr>
          <w:delText xml:space="preserve"> RO pre OP EVS </w:delText>
        </w:r>
        <w:r w:rsidR="00C21732" w:rsidRPr="0056123B" w:rsidDel="0040641A">
          <w:rPr>
            <w:color w:val="000000"/>
          </w:rPr>
          <w:delText>obvykle na základe vyhodnotenia podnetov od orgánov</w:delText>
        </w:r>
        <w:r w:rsidR="00E170BD" w:rsidRPr="0056123B" w:rsidDel="0040641A">
          <w:rPr>
            <w:color w:val="000000"/>
          </w:rPr>
          <w:delText xml:space="preserve"> auditu kontroly a orgánov implementácie EŠIF</w:delText>
        </w:r>
        <w:r w:rsidR="00C21732" w:rsidRPr="0056123B" w:rsidDel="0040641A">
          <w:rPr>
            <w:color w:val="000000"/>
          </w:rPr>
          <w:delText xml:space="preserve"> mediálnych podnetov alebo vlastných kontrolných mechanizmov. </w:delText>
        </w:r>
      </w:del>
    </w:p>
    <w:p w14:paraId="57C25A11" w14:textId="4F779823" w:rsidR="00F457A3" w:rsidRPr="00F457A3" w:rsidDel="0040641A" w:rsidRDefault="00F457A3" w:rsidP="00F457A3">
      <w:pPr>
        <w:pStyle w:val="Odsekzoznamu"/>
        <w:jc w:val="both"/>
        <w:rPr>
          <w:del w:id="364" w:author="Autor"/>
          <w:color w:val="000000"/>
        </w:rPr>
      </w:pPr>
    </w:p>
    <w:p w14:paraId="56061385" w14:textId="174DE897" w:rsidR="00F457A3" w:rsidRPr="00F457A3" w:rsidDel="0040641A" w:rsidRDefault="00F457A3" w:rsidP="000765C3">
      <w:pPr>
        <w:pStyle w:val="Odsekzoznamu"/>
        <w:numPr>
          <w:ilvl w:val="0"/>
          <w:numId w:val="107"/>
        </w:numPr>
        <w:spacing w:after="200" w:line="276" w:lineRule="auto"/>
        <w:jc w:val="both"/>
        <w:rPr>
          <w:del w:id="365" w:author="Autor"/>
          <w:color w:val="000000"/>
        </w:rPr>
      </w:pPr>
      <w:del w:id="366" w:author="Autor">
        <w:r w:rsidRPr="00F457A3" w:rsidDel="0040641A">
          <w:rPr>
            <w:color w:val="000000"/>
          </w:rPr>
          <w:delText xml:space="preserve">Prijímateľ sa zaväzuje na základe výzvy Poskytovateľa predložiť mu v lehote nie kratšej ako bezodkladne dokumentáciu z VO </w:delText>
        </w:r>
        <w:r w:rsidR="00A2535D" w:rsidDel="0040641A">
          <w:rPr>
            <w:color w:val="000000"/>
          </w:rPr>
          <w:delText>v rámci</w:delText>
        </w:r>
        <w:r w:rsidRPr="00F457A3" w:rsidDel="0040641A">
          <w:rPr>
            <w:color w:val="000000"/>
          </w:rPr>
          <w:delText xml:space="preserve"> ZVV, ktoré vykonal Prijímateľ alebo Partner a ktoré sa týka Projektu. Pri predkladaní dokumentácie Prijímateľ postupuje podľa kapitoly 2.5.5 Príručky pre Prijímateľa.</w:delText>
        </w:r>
      </w:del>
    </w:p>
    <w:p w14:paraId="4227AAE2" w14:textId="22E0B296" w:rsidR="00F457A3" w:rsidRPr="00F457A3" w:rsidDel="0040641A" w:rsidRDefault="00F457A3" w:rsidP="00F457A3">
      <w:pPr>
        <w:pStyle w:val="Odsekzoznamu"/>
        <w:jc w:val="both"/>
        <w:rPr>
          <w:del w:id="367" w:author="Autor"/>
          <w:color w:val="000000"/>
        </w:rPr>
      </w:pPr>
    </w:p>
    <w:p w14:paraId="06D38A94" w14:textId="6F84BAE8" w:rsidR="00F457A3" w:rsidRPr="00F457A3" w:rsidDel="0040641A" w:rsidRDefault="00F457A3" w:rsidP="00F457A3">
      <w:pPr>
        <w:pStyle w:val="Odsekzoznamu"/>
        <w:jc w:val="both"/>
        <w:rPr>
          <w:del w:id="368" w:author="Autor"/>
          <w:color w:val="000000"/>
        </w:rPr>
      </w:pPr>
      <w:del w:id="369" w:author="Autor">
        <w:r w:rsidRPr="00F457A3" w:rsidDel="0040641A">
          <w:rPr>
            <w:color w:val="000000"/>
          </w:rPr>
          <w:delText xml:space="preserve">Dôležité upozornenie: VO </w:delText>
        </w:r>
        <w:r w:rsidR="00A2535D" w:rsidDel="0040641A">
          <w:rPr>
            <w:color w:val="000000"/>
          </w:rPr>
          <w:delText>v rámci</w:delText>
        </w:r>
        <w:r w:rsidRPr="00F457A3" w:rsidDel="0040641A">
          <w:rPr>
            <w:color w:val="000000"/>
          </w:rPr>
          <w:delText xml:space="preserve"> ZVV Prijímateľ predkladá Poskytovateľovi až na základe výzvy Poskytovateľa. </w:delText>
        </w:r>
      </w:del>
    </w:p>
    <w:p w14:paraId="7C780782" w14:textId="52034A6B" w:rsidR="00F457A3" w:rsidRPr="00F457A3" w:rsidDel="0040641A" w:rsidRDefault="00F457A3" w:rsidP="00F457A3">
      <w:pPr>
        <w:pStyle w:val="Odsekzoznamu"/>
        <w:jc w:val="both"/>
        <w:rPr>
          <w:del w:id="370" w:author="Autor"/>
          <w:color w:val="000000"/>
        </w:rPr>
      </w:pPr>
    </w:p>
    <w:p w14:paraId="23C50BD3" w14:textId="75CAFBED" w:rsidR="00F457A3" w:rsidRPr="00F457A3" w:rsidDel="0040641A" w:rsidRDefault="00F457A3" w:rsidP="000765C3">
      <w:pPr>
        <w:pStyle w:val="Odsekzoznamu"/>
        <w:numPr>
          <w:ilvl w:val="0"/>
          <w:numId w:val="107"/>
        </w:numPr>
        <w:spacing w:after="200" w:line="276" w:lineRule="auto"/>
        <w:jc w:val="both"/>
        <w:rPr>
          <w:del w:id="371" w:author="Autor"/>
          <w:color w:val="000000"/>
        </w:rPr>
      </w:pPr>
      <w:del w:id="372" w:author="Autor">
        <w:r w:rsidRPr="00F457A3" w:rsidDel="0040641A">
          <w:rPr>
            <w:color w:val="000000"/>
          </w:rPr>
          <w:delText xml:space="preserve">VO </w:delText>
        </w:r>
        <w:r w:rsidR="00A2535D" w:rsidDel="0040641A">
          <w:rPr>
            <w:color w:val="000000"/>
          </w:rPr>
          <w:delText>v rámci</w:delText>
        </w:r>
        <w:r w:rsidRPr="00F457A3" w:rsidDel="0040641A">
          <w:rPr>
            <w:color w:val="000000"/>
          </w:rPr>
          <w:delText xml:space="preserve"> ZVV bude predmetom štandardnej ex-post kontroly uskutočnenej podľa kapitoly 2.5.6 písm. c) tejto príručky.</w:delText>
        </w:r>
      </w:del>
    </w:p>
    <w:p w14:paraId="59637265" w14:textId="072FB09B" w:rsidR="00F457A3" w:rsidRPr="00F457A3" w:rsidDel="0040641A" w:rsidRDefault="00F457A3" w:rsidP="00F457A3">
      <w:pPr>
        <w:pStyle w:val="Odsekzoznamu"/>
        <w:rPr>
          <w:del w:id="373" w:author="Autor"/>
          <w:color w:val="000000"/>
        </w:rPr>
      </w:pPr>
    </w:p>
    <w:p w14:paraId="5728773D" w14:textId="0BECC201" w:rsidR="00F457A3" w:rsidRPr="00F457A3" w:rsidDel="0040641A" w:rsidRDefault="00F457A3" w:rsidP="000765C3">
      <w:pPr>
        <w:pStyle w:val="Odsekzoznamu"/>
        <w:numPr>
          <w:ilvl w:val="0"/>
          <w:numId w:val="107"/>
        </w:numPr>
        <w:spacing w:after="200" w:line="276" w:lineRule="auto"/>
        <w:jc w:val="both"/>
        <w:rPr>
          <w:del w:id="374" w:author="Autor"/>
          <w:color w:val="000000"/>
        </w:rPr>
      </w:pPr>
      <w:del w:id="375" w:author="Autor">
        <w:r w:rsidRPr="00F457A3" w:rsidDel="0040641A">
          <w:rPr>
            <w:color w:val="000000"/>
          </w:rPr>
          <w:delText xml:space="preserve">Dôležité upozornenie: Ak VO </w:delText>
        </w:r>
        <w:r w:rsidR="00A2535D" w:rsidDel="0040641A">
          <w:rPr>
            <w:color w:val="000000"/>
          </w:rPr>
          <w:delText>v rámci</w:delText>
        </w:r>
        <w:r w:rsidRPr="00F457A3" w:rsidDel="0040641A">
          <w:rPr>
            <w:color w:val="000000"/>
          </w:rPr>
          <w:delTex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delText>
        </w:r>
      </w:del>
    </w:p>
    <w:p w14:paraId="4673443D" w14:textId="14DB64DA" w:rsidR="00F457A3" w:rsidRPr="00F457A3" w:rsidDel="0040641A" w:rsidRDefault="00F457A3" w:rsidP="00F457A3">
      <w:pPr>
        <w:pStyle w:val="Odsekzoznamu"/>
        <w:rPr>
          <w:del w:id="376" w:author="Autor"/>
          <w:color w:val="000000"/>
        </w:rPr>
      </w:pPr>
    </w:p>
    <w:p w14:paraId="4F0DB346" w14:textId="03C9CAD0" w:rsidR="00F457A3" w:rsidDel="0040641A" w:rsidRDefault="00F457A3" w:rsidP="000765C3">
      <w:pPr>
        <w:pStyle w:val="Odsekzoznamu"/>
        <w:numPr>
          <w:ilvl w:val="0"/>
          <w:numId w:val="107"/>
        </w:numPr>
        <w:spacing w:after="200" w:line="276" w:lineRule="auto"/>
        <w:jc w:val="both"/>
        <w:rPr>
          <w:del w:id="377" w:author="Autor"/>
          <w:color w:val="000000"/>
        </w:rPr>
      </w:pPr>
      <w:del w:id="378" w:author="Autor">
        <w:r w:rsidRPr="00F457A3" w:rsidDel="0040641A">
          <w:rPr>
            <w:color w:val="000000"/>
          </w:rPr>
          <w:delText xml:space="preserve">V prípade VO </w:delText>
        </w:r>
        <w:r w:rsidR="00A2535D" w:rsidDel="0040641A">
          <w:rPr>
            <w:color w:val="000000"/>
          </w:rPr>
          <w:delText>v rámci</w:delText>
        </w:r>
        <w:r w:rsidRPr="00F457A3" w:rsidDel="0040641A">
          <w:rPr>
            <w:color w:val="000000"/>
          </w:rPr>
          <w:delText xml:space="preserve"> ZVV sa kapitola 2.5.7 Príručky pre Prijímateľa – Finančné opravy neuplatní.</w:delText>
        </w:r>
      </w:del>
    </w:p>
    <w:p w14:paraId="21A601C1" w14:textId="6F764B4D" w:rsidR="00F87338" w:rsidRPr="002244BF" w:rsidDel="0040641A" w:rsidRDefault="00F87338" w:rsidP="002244BF">
      <w:pPr>
        <w:pStyle w:val="Odsekzoznamu"/>
        <w:rPr>
          <w:del w:id="379" w:author="Autor"/>
          <w:color w:val="000000"/>
        </w:rPr>
      </w:pPr>
    </w:p>
    <w:p w14:paraId="4FB9499D" w14:textId="6F68698F" w:rsidR="00E459F5" w:rsidRPr="00F87338" w:rsidDel="0040641A" w:rsidRDefault="00F457A3" w:rsidP="002244BF">
      <w:pPr>
        <w:pStyle w:val="Odsekzoznamu"/>
        <w:numPr>
          <w:ilvl w:val="0"/>
          <w:numId w:val="107"/>
        </w:numPr>
        <w:autoSpaceDE w:val="0"/>
        <w:autoSpaceDN w:val="0"/>
        <w:adjustRightInd w:val="0"/>
        <w:spacing w:before="120" w:after="120" w:line="288" w:lineRule="auto"/>
        <w:jc w:val="both"/>
        <w:rPr>
          <w:del w:id="380" w:author="Autor"/>
          <w:color w:val="000000"/>
        </w:rPr>
      </w:pPr>
      <w:del w:id="381" w:author="Autor">
        <w:r w:rsidRPr="00F87338" w:rsidDel="0040641A">
          <w:rPr>
            <w:color w:val="000000"/>
          </w:rPr>
          <w:delText>Ak na základe kontroly V</w:delText>
        </w:r>
        <w:r w:rsidR="00387C2C" w:rsidRPr="00F87338" w:rsidDel="0040641A">
          <w:rPr>
            <w:color w:val="000000"/>
          </w:rPr>
          <w:delText>O v rámci</w:delText>
        </w:r>
        <w:r w:rsidRPr="00F87338" w:rsidDel="0040641A">
          <w:rPr>
            <w:color w:val="000000"/>
          </w:rPr>
          <w:delText xml:space="preserve"> ZVV Poskytovateľ identifikuje porušenie pravidiel a/alebo postupov Verejného obstarávania,  Prijímateľ sa zaväzuje zaplatiť Poskytovateľovi zmluvnú pokutu vo výške a spôsobom uvedenom v</w:delText>
        </w:r>
        <w:r w:rsidR="00E459F5" w:rsidRPr="00F87338" w:rsidDel="0040641A">
          <w:rPr>
            <w:color w:val="000000"/>
          </w:rPr>
          <w:delText> čl. 13</w:delText>
        </w:r>
        <w:r w:rsidR="00E459F5" w:rsidRPr="00F87338" w:rsidDel="0040641A">
          <w:rPr>
            <w:color w:val="000000"/>
          </w:rPr>
          <w:tab/>
          <w:delText>ods.3 a 4 VZP zmluvy o</w:delText>
        </w:r>
        <w:r w:rsidR="00C80203" w:rsidRPr="00F87338" w:rsidDel="0040641A">
          <w:rPr>
            <w:color w:val="000000"/>
          </w:rPr>
          <w:delText> </w:delText>
        </w:r>
        <w:r w:rsidR="00E459F5" w:rsidRPr="00F87338" w:rsidDel="0040641A">
          <w:rPr>
            <w:color w:val="000000"/>
          </w:rPr>
          <w:delText>NFP</w:delText>
        </w:r>
        <w:r w:rsidR="00C80203" w:rsidRPr="00F87338" w:rsidDel="0040641A">
          <w:rPr>
            <w:color w:val="000000"/>
          </w:rPr>
          <w:delTex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delText>
        </w:r>
        <w:r w:rsidR="00D8644C" w:rsidRPr="00F87338" w:rsidDel="0040641A">
          <w:rPr>
            <w:color w:val="000000"/>
          </w:rPr>
          <w:delText xml:space="preserve"> </w:delText>
        </w:r>
        <w:r w:rsidR="00C80203" w:rsidRPr="00F87338" w:rsidDel="0040641A">
          <w:rPr>
            <w:color w:val="000000"/>
          </w:rPr>
          <w:delText xml:space="preserve">všetkých VO určených v paušálnej sadzbe za celý projekt. </w:delText>
        </w:r>
      </w:del>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382" w:name="_Toc410907878"/>
      <w:bookmarkStart w:id="383" w:name="_Toc440372888"/>
      <w:bookmarkStart w:id="384" w:name="_Toc440636399"/>
      <w:r w:rsidRPr="0073389C">
        <w:rPr>
          <w:lang w:val="sk-SK"/>
        </w:rPr>
        <w:t>Informačný systém (ITMS2014+)</w:t>
      </w:r>
      <w:bookmarkEnd w:id="382"/>
      <w:bookmarkEnd w:id="383"/>
      <w:bookmarkEnd w:id="384"/>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14"/>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lastRenderedPageBreak/>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385" w:name="_Toc440372889"/>
      <w:bookmarkStart w:id="386" w:name="_Toc440636400"/>
      <w:r w:rsidRPr="0073389C">
        <w:rPr>
          <w:lang w:val="sk-SK"/>
        </w:rPr>
        <w:t>Informovanie a komunikácia</w:t>
      </w:r>
      <w:bookmarkEnd w:id="385"/>
      <w:bookmarkEnd w:id="386"/>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387" w:name="_Toc440372890"/>
      <w:bookmarkStart w:id="388" w:name="_Toc440636401"/>
      <w:bookmarkStart w:id="389" w:name="_Toc410907880"/>
      <w:r w:rsidRPr="0073389C">
        <w:rPr>
          <w:rFonts w:ascii="Arial" w:hAnsi="Arial"/>
          <w:lang w:val="sk-SK"/>
        </w:rPr>
        <w:lastRenderedPageBreak/>
        <w:t>Kontrola a overovanie oprávnenosti výdavkov</w:t>
      </w:r>
      <w:bookmarkEnd w:id="387"/>
      <w:bookmarkEnd w:id="388"/>
      <w:r w:rsidRPr="0073389C">
        <w:rPr>
          <w:rFonts w:ascii="Arial" w:hAnsi="Arial"/>
          <w:lang w:val="sk-SK"/>
        </w:rPr>
        <w:t xml:space="preserve"> </w:t>
      </w:r>
      <w:bookmarkEnd w:id="389"/>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390" w:name="_Toc410907881"/>
      <w:bookmarkStart w:id="391" w:name="_Toc440372891"/>
      <w:bookmarkStart w:id="392" w:name="_Toc440636402"/>
      <w:r w:rsidRPr="0073389C">
        <w:rPr>
          <w:lang w:val="sk-SK"/>
        </w:rPr>
        <w:t xml:space="preserve">Administratívna </w:t>
      </w:r>
      <w:r w:rsidR="00F17DE9">
        <w:rPr>
          <w:lang w:val="sk-SK"/>
        </w:rPr>
        <w:t xml:space="preserve">finančná </w:t>
      </w:r>
      <w:r w:rsidRPr="0073389C">
        <w:rPr>
          <w:lang w:val="sk-SK"/>
        </w:rPr>
        <w:t>kontrola</w:t>
      </w:r>
      <w:bookmarkEnd w:id="390"/>
      <w:bookmarkEnd w:id="391"/>
      <w:bookmarkEnd w:id="392"/>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lastRenderedPageBreak/>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393" w:name="_Toc410907882"/>
      <w:bookmarkStart w:id="394" w:name="_Toc440372892"/>
      <w:bookmarkStart w:id="395" w:name="_Toc440636403"/>
      <w:r>
        <w:rPr>
          <w:lang w:val="sk-SK"/>
        </w:rPr>
        <w:t>Finančná k</w:t>
      </w:r>
      <w:r w:rsidR="009D7F63" w:rsidRPr="0073389C">
        <w:rPr>
          <w:lang w:val="sk-SK"/>
        </w:rPr>
        <w:t>ontrola na mieste</w:t>
      </w:r>
      <w:bookmarkEnd w:id="393"/>
      <w:bookmarkEnd w:id="394"/>
      <w:bookmarkEnd w:id="395"/>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411D87">
      <w:pPr>
        <w:pStyle w:val="Odsekzoznamu"/>
        <w:numPr>
          <w:ilvl w:val="2"/>
          <w:numId w:val="127"/>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pPr>
        <w:pStyle w:val="Odsekzoznamu"/>
        <w:numPr>
          <w:ilvl w:val="2"/>
          <w:numId w:val="127"/>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w:t>
      </w:r>
      <w:r w:rsidRPr="0073389C">
        <w:rPr>
          <w:rFonts w:ascii="Arial" w:hAnsi="Arial" w:cs="Arial"/>
          <w:sz w:val="19"/>
          <w:szCs w:val="19"/>
          <w:lang w:val="sk-SK"/>
        </w:rPr>
        <w:lastRenderedPageBreak/>
        <w:t>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w:t>
      </w:r>
      <w:r w:rsidR="009D7F63" w:rsidRPr="0073389C">
        <w:rPr>
          <w:rFonts w:cs="Arial"/>
          <w:szCs w:val="19"/>
          <w:lang w:val="sk-SK"/>
        </w:rPr>
        <w:lastRenderedPageBreak/>
        <w:t>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7A181B1D"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lastRenderedPageBreak/>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lastRenderedPageBreak/>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396"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397" w:name="_Toc440372893"/>
      <w:bookmarkStart w:id="398" w:name="_Toc440636404"/>
      <w:r w:rsidRPr="0073389C">
        <w:rPr>
          <w:rFonts w:ascii="Arial" w:hAnsi="Arial"/>
          <w:lang w:val="sk-SK"/>
        </w:rPr>
        <w:lastRenderedPageBreak/>
        <w:t>Pr</w:t>
      </w:r>
      <w:r>
        <w:rPr>
          <w:rFonts w:ascii="Arial" w:hAnsi="Arial"/>
          <w:lang w:val="sk-SK"/>
        </w:rPr>
        <w:t>echodné a záverečné ustanovenia</w:t>
      </w:r>
      <w:bookmarkEnd w:id="397"/>
      <w:bookmarkEnd w:id="398"/>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399" w:name="_Toc440372894"/>
      <w:bookmarkStart w:id="400" w:name="_Toc440636405"/>
      <w:r w:rsidRPr="0073389C">
        <w:rPr>
          <w:rFonts w:ascii="Arial" w:hAnsi="Arial"/>
          <w:lang w:val="sk-SK"/>
        </w:rPr>
        <w:lastRenderedPageBreak/>
        <w:t>Prílohy</w:t>
      </w:r>
      <w:bookmarkEnd w:id="396"/>
      <w:bookmarkEnd w:id="399"/>
      <w:bookmarkEnd w:id="400"/>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EF4612">
      <w:pPr>
        <w:pStyle w:val="Default"/>
        <w:numPr>
          <w:ilvl w:val="0"/>
          <w:numId w:val="95"/>
        </w:numPr>
        <w:spacing w:before="120" w:after="120" w:line="288" w:lineRule="auto"/>
        <w:jc w:val="both"/>
        <w:rPr>
          <w:rFonts w:ascii="Arial" w:hAnsi="Arial" w:cs="Arial"/>
          <w:sz w:val="19"/>
          <w:szCs w:val="19"/>
          <w:lang w:val="sk-SK"/>
        </w:rPr>
      </w:pPr>
      <w:ins w:id="401" w:author="Miruška Hrabčáková" w:date="2018-06-08T11:19:00Z">
        <w:r w:rsidRPr="00EF4612">
          <w:rPr>
            <w:rFonts w:ascii="Arial" w:hAnsi="Arial" w:cs="Arial"/>
            <w:sz w:val="19"/>
            <w:szCs w:val="19"/>
            <w:lang w:val="sk-SK"/>
          </w:rPr>
          <w:t>Rizikové indikátory k možným porušeniam zákona o ochrane hospodárskej súťaže</w:t>
        </w:r>
      </w:ins>
    </w:p>
    <w:p w14:paraId="641C590A" w14:textId="21E47BF6"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lastRenderedPageBreak/>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t>Dohoda o odklade plnenia</w:t>
      </w:r>
    </w:p>
    <w:p w14:paraId="2EFC8C27" w14:textId="7C04B82E"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9B14A0">
      <w:pPr>
        <w:pStyle w:val="Default"/>
        <w:numPr>
          <w:ilvl w:val="0"/>
          <w:numId w:val="95"/>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headerReference w:type="even" r:id="rId29"/>
      <w:headerReference w:type="default" r:id="rId30"/>
      <w:footerReference w:type="even" r:id="rId31"/>
      <w:footerReference w:type="default" r:id="rId32"/>
      <w:headerReference w:type="first" r:id="rId33"/>
      <w:footerReference w:type="first" r:id="rId34"/>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10C21A" w14:textId="77777777" w:rsidR="00CF702C" w:rsidRDefault="00CF702C">
      <w:r>
        <w:separator/>
      </w:r>
    </w:p>
    <w:p w14:paraId="08F34D12" w14:textId="77777777" w:rsidR="00CF702C" w:rsidRDefault="00CF702C"/>
  </w:endnote>
  <w:endnote w:type="continuationSeparator" w:id="0">
    <w:p w14:paraId="512B9F53" w14:textId="77777777" w:rsidR="00CF702C" w:rsidRDefault="00CF702C">
      <w:r>
        <w:continuationSeparator/>
      </w:r>
    </w:p>
    <w:p w14:paraId="118C17A2" w14:textId="77777777" w:rsidR="00CF702C" w:rsidRDefault="00CF702C"/>
  </w:endnote>
  <w:endnote w:type="continuationNotice" w:id="1">
    <w:p w14:paraId="54F302C7" w14:textId="77777777" w:rsidR="00CF702C" w:rsidRDefault="00CF7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6DC69" w14:textId="77777777" w:rsidR="001C0497" w:rsidRDefault="001C0497">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1C0497" w:rsidRDefault="001C0497">
    <w:pPr>
      <w:pStyle w:val="Pta"/>
      <w:jc w:val="right"/>
    </w:pPr>
    <w:r>
      <w:fldChar w:fldCharType="begin"/>
    </w:r>
    <w:r>
      <w:instrText xml:space="preserve"> PAGE   \* MERGEFORMAT </w:instrText>
    </w:r>
    <w:r>
      <w:fldChar w:fldCharType="separate"/>
    </w:r>
    <w:r w:rsidR="00451DB4">
      <w:rPr>
        <w:noProof/>
      </w:rPr>
      <w:t>2</w:t>
    </w:r>
    <w:r>
      <w:rPr>
        <w:noProof/>
      </w:rPr>
      <w:fldChar w:fldCharType="end"/>
    </w:r>
  </w:p>
  <w:p w14:paraId="5596B515" w14:textId="77777777" w:rsidR="001C0497" w:rsidRPr="003530AF" w:rsidRDefault="001C0497" w:rsidP="003530AF">
    <w:pPr>
      <w:pStyle w:val="Pta"/>
      <w:jc w:val="right"/>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1C0497" w:rsidRDefault="001C0497">
        <w:pPr>
          <w:pStyle w:val="Pta"/>
          <w:jc w:val="right"/>
        </w:pPr>
        <w:r>
          <w:fldChar w:fldCharType="begin"/>
        </w:r>
        <w:r>
          <w:instrText>PAGE   \* MERGEFORMAT</w:instrText>
        </w:r>
        <w:r>
          <w:fldChar w:fldCharType="separate"/>
        </w:r>
        <w:r w:rsidR="00451DB4" w:rsidRPr="00451DB4">
          <w:rPr>
            <w:noProof/>
            <w:lang w:val="sk-SK"/>
          </w:rPr>
          <w:t>1</w:t>
        </w:r>
        <w:r>
          <w:fldChar w:fldCharType="end"/>
        </w:r>
      </w:p>
    </w:sdtContent>
  </w:sdt>
  <w:p w14:paraId="3B48FDCA" w14:textId="77777777" w:rsidR="001C0497" w:rsidRDefault="001C0497">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25AECC" w14:textId="77777777" w:rsidR="00CF702C" w:rsidRDefault="00CF702C">
      <w:r>
        <w:separator/>
      </w:r>
    </w:p>
    <w:p w14:paraId="27AF9390" w14:textId="77777777" w:rsidR="00CF702C" w:rsidRDefault="00CF702C"/>
  </w:footnote>
  <w:footnote w:type="continuationSeparator" w:id="0">
    <w:p w14:paraId="07C8B0AA" w14:textId="77777777" w:rsidR="00CF702C" w:rsidRDefault="00CF702C">
      <w:r>
        <w:continuationSeparator/>
      </w:r>
    </w:p>
    <w:p w14:paraId="392E166A" w14:textId="77777777" w:rsidR="00CF702C" w:rsidRDefault="00CF702C"/>
  </w:footnote>
  <w:footnote w:type="continuationNotice" w:id="1">
    <w:p w14:paraId="0F5B28F0" w14:textId="77777777" w:rsidR="00CF702C" w:rsidRDefault="00CF702C"/>
  </w:footnote>
  <w:footnote w:id="2">
    <w:p w14:paraId="7A55D546" w14:textId="77777777" w:rsidR="001C0497" w:rsidRPr="009D7F63" w:rsidRDefault="001C0497"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1C0497" w:rsidRPr="009D7F63" w:rsidRDefault="001C049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1C0497" w:rsidRPr="009D7F63" w:rsidRDefault="001C0497"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1C0497" w:rsidRPr="00587015" w:rsidRDefault="001C0497" w:rsidP="000B4C3F">
      <w:pPr>
        <w:pStyle w:val="Textpoznmkypodiarou"/>
        <w:jc w:val="both"/>
        <w:rPr>
          <w:del w:id="86" w:author="Milan Matovič" w:date="2018-06-12T09:55:00Z"/>
          <w:lang w:val="sk-SK"/>
        </w:rPr>
      </w:pPr>
      <w:del w:id="87" w:author="Milan Matovič" w:date="2018-06-12T09:55:00Z">
        <w:r>
          <w:rPr>
            <w:rStyle w:val="Odkaznapoznmkupodiarou"/>
          </w:rPr>
          <w:footnoteRef/>
        </w:r>
        <w:r>
          <w:delText xml:space="preserve"> </w:delText>
        </w:r>
        <w:r w:rsidRPr="00BF2034">
          <w:delText>Deň Začatia realizácie hlavných aktivít Projektu je Prijímateľ povinný oznámiť Poskytovateľovi (elektronicky alebo iným spôsobom podľa článku 7 VP) alebo vyznačením Začatia realizácie hlavných aktivít Projektu v ITMS2014+.</w:delText>
        </w:r>
      </w:del>
    </w:p>
  </w:footnote>
  <w:footnote w:id="6">
    <w:p w14:paraId="7A55D549" w14:textId="77777777" w:rsidR="001C0497" w:rsidRPr="009D7F63" w:rsidRDefault="001C0497"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440A1364" w14:textId="5D093E76" w:rsidR="001C0497" w:rsidRPr="003911A6" w:rsidRDefault="001C0497">
      <w:pPr>
        <w:pStyle w:val="Textpoznmkypodiarou"/>
        <w:rPr>
          <w:del w:id="104"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8">
    <w:p w14:paraId="28C505C7" w14:textId="115896DC" w:rsidR="001C0497" w:rsidRPr="00F20EE9" w:rsidRDefault="001C0497">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9">
    <w:p w14:paraId="08D19436" w14:textId="667CCAA7" w:rsidR="001C0497" w:rsidRPr="005D70A1" w:rsidRDefault="001C0497">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0">
    <w:p w14:paraId="0DDD8E63" w14:textId="622450AC" w:rsidR="001C0497" w:rsidRPr="00EA330D" w:rsidRDefault="001C0497" w:rsidP="00936C83">
      <w:pPr>
        <w:pStyle w:val="Textpoznmkypodiarou"/>
        <w:jc w:val="both"/>
        <w:rPr>
          <w:lang w:val="sk-SK"/>
        </w:rPr>
      </w:pPr>
      <w:ins w:id="106" w:author="Auto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ins>
    </w:p>
  </w:footnote>
  <w:footnote w:id="11">
    <w:p w14:paraId="6CC7BD3B" w14:textId="5832019B" w:rsidR="001C0497" w:rsidRPr="00E25071" w:rsidRDefault="001C0497"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2">
    <w:p w14:paraId="7A55D54A" w14:textId="77777777" w:rsidR="001C0497" w:rsidRPr="009D7F63" w:rsidRDefault="001C0497"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3">
    <w:p w14:paraId="7A55D54B" w14:textId="77777777" w:rsidR="001C0497" w:rsidRPr="009D7F63" w:rsidRDefault="001C0497">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4">
    <w:p w14:paraId="356452D0" w14:textId="6C4EE198" w:rsidR="001C0497" w:rsidRPr="007D7535" w:rsidRDefault="001C0497"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5">
    <w:p w14:paraId="7A55D54C" w14:textId="77777777" w:rsidR="001C0497" w:rsidRPr="009D7F63" w:rsidRDefault="001C0497"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1C0497" w:rsidRPr="009D7F63" w:rsidRDefault="001C049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1C0497" w:rsidRPr="009D7F63" w:rsidRDefault="001C049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1C0497" w:rsidRPr="009D7F63" w:rsidRDefault="001C0497"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1C0497" w:rsidRPr="009D7F63" w:rsidRDefault="001C0497" w:rsidP="00C8683A">
      <w:pPr>
        <w:pStyle w:val="Textpoznmkypodiarou"/>
        <w:rPr>
          <w:rFonts w:cs="Arial"/>
          <w:szCs w:val="16"/>
          <w:lang w:val="sk-SK"/>
        </w:rPr>
      </w:pPr>
      <w:r w:rsidRPr="009D7F63">
        <w:rPr>
          <w:rFonts w:cs="Arial"/>
          <w:szCs w:val="16"/>
          <w:lang w:val="sk-SK" w:eastAsia="cs-CZ"/>
        </w:rPr>
        <w:t>4. pohonné hmoty.</w:t>
      </w:r>
    </w:p>
  </w:footnote>
  <w:footnote w:id="16">
    <w:p w14:paraId="0C902E3E" w14:textId="77777777" w:rsidR="001C0497" w:rsidRPr="009D7F63" w:rsidRDefault="001C0497"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1C0497" w:rsidRPr="009D7F63" w:rsidRDefault="001C049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1C0497" w:rsidRPr="009D7F63" w:rsidRDefault="001C049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1C0497" w:rsidRPr="009D7F63" w:rsidRDefault="001C0497"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1C0497" w:rsidRPr="00041D2E" w:rsidRDefault="001C0497" w:rsidP="00041D2E">
      <w:pPr>
        <w:pStyle w:val="Textpoznmkypodiarou"/>
        <w:rPr>
          <w:lang w:val="sk-SK"/>
        </w:rPr>
      </w:pPr>
      <w:r w:rsidRPr="009D7F63">
        <w:rPr>
          <w:rFonts w:cs="Arial"/>
          <w:szCs w:val="16"/>
          <w:lang w:val="sk-SK" w:eastAsia="cs-CZ"/>
        </w:rPr>
        <w:t>4. pohonné hmoty.</w:t>
      </w:r>
    </w:p>
  </w:footnote>
  <w:footnote w:id="17">
    <w:p w14:paraId="7A55D551" w14:textId="77777777" w:rsidR="001C0497" w:rsidRPr="009D7F63" w:rsidRDefault="001C0497"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8">
    <w:p w14:paraId="7A55D552" w14:textId="77777777" w:rsidR="001C0497" w:rsidRPr="009D7F63" w:rsidRDefault="001C0497"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9">
    <w:p w14:paraId="7A55D553" w14:textId="77777777" w:rsidR="001C0497" w:rsidRPr="009D7F63" w:rsidRDefault="001C0497"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0">
    <w:p w14:paraId="2415F5CC" w14:textId="68E1CA8B" w:rsidR="001C0497" w:rsidRDefault="001C0497"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1C0497" w:rsidRPr="009D7F63" w:rsidRDefault="001C0497">
      <w:pPr>
        <w:pStyle w:val="Textpoznmkypodiarou"/>
        <w:rPr>
          <w:rFonts w:cs="Arial"/>
          <w:szCs w:val="16"/>
          <w:lang w:val="sk-SK"/>
        </w:rPr>
      </w:pPr>
    </w:p>
  </w:footnote>
  <w:footnote w:id="21">
    <w:p w14:paraId="7A55D555" w14:textId="77777777" w:rsidR="001C0497" w:rsidRPr="009D7F63" w:rsidRDefault="001C0497"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2">
    <w:p w14:paraId="0274D41C" w14:textId="77777777" w:rsidR="001C0497" w:rsidRPr="006E4CC8" w:rsidRDefault="001C0497"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1C0497" w:rsidRPr="007F7349" w:rsidRDefault="001C0497"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1C0497" w:rsidRPr="007F7349" w:rsidRDefault="001C0497"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1C0497" w:rsidRPr="007F7349" w:rsidRDefault="001C0497"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1C0497" w:rsidRPr="00F41F62" w:rsidRDefault="001C0497"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23">
    <w:p w14:paraId="7A55D556" w14:textId="77777777" w:rsidR="001C0497" w:rsidRPr="009D7F63" w:rsidRDefault="001C0497"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4">
    <w:p w14:paraId="2C0A5128" w14:textId="77777777" w:rsidR="001C0497" w:rsidRDefault="001C0497" w:rsidP="00987382">
      <w:pPr>
        <w:pStyle w:val="Textpoznmkypodiarou"/>
        <w:jc w:val="both"/>
        <w:rPr>
          <w:ins w:id="133" w:author="Rudolf Hrudkay" w:date="2018-06-12T10:51:00Z"/>
          <w:lang w:val="sk-SK"/>
        </w:rPr>
      </w:pPr>
      <w:ins w:id="134" w:author="Rudolf Hrudkay" w:date="2018-06-12T10:51:00Z">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ins>
    </w:p>
  </w:footnote>
  <w:footnote w:id="25">
    <w:p w14:paraId="7E1B0128" w14:textId="77777777" w:rsidR="001C0497" w:rsidRDefault="001C0497"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6">
    <w:p w14:paraId="6D0863AC" w14:textId="77777777" w:rsidR="001C0497" w:rsidRDefault="001C0497"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7">
    <w:p w14:paraId="4FEE481D" w14:textId="479E076B" w:rsidR="001C0497" w:rsidRPr="004F28ED" w:rsidRDefault="001C0497">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8">
    <w:p w14:paraId="5DB7D518" w14:textId="0F23E2AC" w:rsidR="001C0497" w:rsidRPr="00867B4C" w:rsidRDefault="001C0497"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osoba/osoby tak, aby nedošlo k strate kontrolného prostredia a aby vykonanie práce bolo nespochybniteľné (napr. prácu preberú 2 riadiaci zamestnanci projektového tímu, napr. projektový manažér a finančný manažér).</w:t>
      </w:r>
      <w:r w:rsidRPr="0073389C">
        <w:t xml:space="preserve"> </w:t>
      </w:r>
    </w:p>
  </w:footnote>
  <w:footnote w:id="29">
    <w:p w14:paraId="3B927676" w14:textId="0B338479" w:rsidR="001C0497" w:rsidRPr="00965E93" w:rsidRDefault="001C0497"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0">
    <w:p w14:paraId="7A55D557" w14:textId="52DFEF6A" w:rsidR="001C0497" w:rsidRPr="009D7F63" w:rsidRDefault="001C0497"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31">
    <w:p w14:paraId="7A55D558" w14:textId="77777777" w:rsidR="001C0497" w:rsidRPr="009D7F63" w:rsidRDefault="001C0497"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2">
    <w:p w14:paraId="17C29017" w14:textId="77777777" w:rsidR="001C0497" w:rsidRPr="009D7F63" w:rsidRDefault="001C049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3">
    <w:p w14:paraId="7A55D559" w14:textId="77777777" w:rsidR="001C0497" w:rsidRPr="009D7F63" w:rsidRDefault="001C049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1C0497" w:rsidRPr="009D7F63" w:rsidRDefault="001C049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4">
    <w:p w14:paraId="7A55D55B" w14:textId="77777777" w:rsidR="001C0497" w:rsidRPr="009D7F63" w:rsidRDefault="001C049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35">
    <w:p w14:paraId="7A55D55C" w14:textId="77777777" w:rsidR="001C0497" w:rsidRPr="009D7F63" w:rsidRDefault="001C049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6">
    <w:p w14:paraId="7A55D55D" w14:textId="77777777" w:rsidR="001C0497" w:rsidRPr="009D7F63" w:rsidRDefault="001C0497"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1C0497" w:rsidRPr="009D7F63" w:rsidRDefault="001C0497"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7">
    <w:p w14:paraId="7A55D55F" w14:textId="333E477A" w:rsidR="001C0497" w:rsidRPr="00062F88" w:rsidRDefault="001C0497"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8">
    <w:p w14:paraId="02F4C726" w14:textId="77777777" w:rsidR="001C0497" w:rsidRDefault="001C0497" w:rsidP="009B4AEF">
      <w:pPr>
        <w:pStyle w:val="Textpoznmkypodiarou"/>
        <w:jc w:val="both"/>
      </w:pPr>
      <w:r>
        <w:rPr>
          <w:rStyle w:val="Odkaznapoznmkupodiarou"/>
        </w:rPr>
        <w:footnoteRef/>
      </w:r>
      <w:r>
        <w:t xml:space="preserve"> Priznanie odmeny príslušnému zamestnancovi musí byť náležite zdôvodnené.</w:t>
      </w:r>
    </w:p>
  </w:footnote>
  <w:footnote w:id="39">
    <w:p w14:paraId="04763B2B" w14:textId="5A5D2FAF" w:rsidR="001C0497" w:rsidRPr="00F72B7B" w:rsidRDefault="001C0497"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0388B3E2" w14:textId="4D28868F" w:rsidR="001C0497" w:rsidRDefault="001C0497"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41">
    <w:p w14:paraId="2E6985A0" w14:textId="77777777" w:rsidR="001C0497" w:rsidRDefault="001C0497"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A55D560" w14:textId="5738DA04" w:rsidR="001C0497" w:rsidRPr="00027286" w:rsidRDefault="001C0497"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43">
    <w:p w14:paraId="15B0D0EB" w14:textId="3E15725B" w:rsidR="001C0497" w:rsidRPr="00AF0A84" w:rsidRDefault="001C0497">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44">
    <w:p w14:paraId="7A55D564" w14:textId="77777777" w:rsidR="001C0497" w:rsidRPr="009D7F63" w:rsidRDefault="001C0497"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45">
    <w:p w14:paraId="6A48E5FC" w14:textId="67F6A6F7" w:rsidR="001C0497" w:rsidRPr="00B275B2" w:rsidRDefault="001C0497"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46">
    <w:p w14:paraId="75442DCC" w14:textId="77777777"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7">
    <w:p w14:paraId="539DE3AB" w14:textId="77777777"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8">
    <w:p w14:paraId="6B33FB00" w14:textId="77777777"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9">
    <w:p w14:paraId="44310DB6" w14:textId="77777777"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0">
    <w:p w14:paraId="28E7C95F" w14:textId="0B437969" w:rsidR="001C0497" w:rsidRPr="001277DD" w:rsidRDefault="001C0497"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51">
    <w:p w14:paraId="250CEFBD" w14:textId="33B32087" w:rsidR="001C0497" w:rsidRPr="00923BC1" w:rsidRDefault="001C0497"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52">
    <w:p w14:paraId="414F1A43" w14:textId="265724BA" w:rsidR="001C0497" w:rsidRPr="00772F95" w:rsidRDefault="001C0497"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53">
    <w:p w14:paraId="0C4735BA" w14:textId="1928CC24" w:rsidR="001C0497" w:rsidRPr="008A522F" w:rsidRDefault="001C0497"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54">
    <w:p w14:paraId="038A96C2" w14:textId="13120178" w:rsidR="001C0497" w:rsidRPr="00CE0C11" w:rsidRDefault="001C0497"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55">
    <w:p w14:paraId="59C496F8" w14:textId="77777777" w:rsidR="001C0497" w:rsidRPr="00621D47" w:rsidRDefault="001C0497"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56">
    <w:p w14:paraId="70BE8EFD" w14:textId="4D3737B4" w:rsidR="001C0497" w:rsidRPr="00391F1C" w:rsidRDefault="001C0497"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7">
    <w:p w14:paraId="7A55D567" w14:textId="77777777" w:rsidR="001C0497" w:rsidRPr="009D7F63" w:rsidRDefault="001C0497"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8">
    <w:p w14:paraId="7A55D568" w14:textId="77777777" w:rsidR="001C0497" w:rsidRPr="009D7F63" w:rsidRDefault="001C049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9">
    <w:p w14:paraId="7A55D569" w14:textId="77777777" w:rsidR="001C0497" w:rsidRPr="009D7F63" w:rsidRDefault="001C0497"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60">
    <w:p w14:paraId="7A55D56A" w14:textId="77777777" w:rsidR="001C0497" w:rsidRPr="009D7F63" w:rsidRDefault="001C0497"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61">
    <w:p w14:paraId="7A55D56B" w14:textId="77777777" w:rsidR="001C0497" w:rsidRPr="009D7F63" w:rsidRDefault="001C0497"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62">
    <w:p w14:paraId="7A55D56E" w14:textId="416A13B1" w:rsidR="001C0497" w:rsidRPr="009D7F63" w:rsidRDefault="001C0497"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63">
    <w:p w14:paraId="7DAB27E8" w14:textId="77777777" w:rsidR="001C0497" w:rsidRPr="00405EED" w:rsidRDefault="001C0497"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64">
    <w:p w14:paraId="7A55D570" w14:textId="36F68E99" w:rsidR="001C0497" w:rsidRPr="009D7F63" w:rsidRDefault="001C0497"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65">
    <w:p w14:paraId="7A55D571" w14:textId="77777777" w:rsidR="001C0497" w:rsidRPr="009D7F63" w:rsidRDefault="001C0497"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66">
    <w:p w14:paraId="7A55D573" w14:textId="77777777" w:rsidR="001C0497" w:rsidRPr="009D7F63" w:rsidRDefault="001C049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7">
    <w:p w14:paraId="7A55D574" w14:textId="77777777" w:rsidR="001C0497" w:rsidRPr="009D7F63" w:rsidRDefault="001C049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8">
    <w:p w14:paraId="7A55D575" w14:textId="2BC95C86" w:rsidR="001C0497" w:rsidRPr="009D7F63" w:rsidRDefault="001C0497"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9">
    <w:p w14:paraId="7A55D578" w14:textId="77777777" w:rsidR="001C0497" w:rsidRPr="009D7F63" w:rsidRDefault="001C0497"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70">
    <w:p w14:paraId="4F8F3C8B" w14:textId="77777777" w:rsidR="001C0497" w:rsidRPr="009D7F63" w:rsidRDefault="001C0497"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71">
    <w:p w14:paraId="451277DD" w14:textId="77777777" w:rsidR="001C0497" w:rsidRPr="009D7F63" w:rsidRDefault="001C0497"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72">
    <w:p w14:paraId="7A55D579" w14:textId="67088258" w:rsidR="001C0497" w:rsidRPr="009D7F63" w:rsidRDefault="001C0497"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73">
    <w:p w14:paraId="45573155" w14:textId="14B40576" w:rsidR="001C0497" w:rsidRPr="001A7C8D" w:rsidRDefault="001C0497">
      <w:pPr>
        <w:pStyle w:val="Textpoznmkypodiarou"/>
        <w:rPr>
          <w:lang w:val="sk-SK"/>
        </w:rPr>
      </w:pPr>
      <w:r>
        <w:rPr>
          <w:rStyle w:val="Odkaznapoznmkupodiarou"/>
        </w:rPr>
        <w:footnoteRef/>
      </w:r>
      <w:r>
        <w:t xml:space="preserve"> V zmysle ustanovenia § 22 ods. 2 zákona o finančnej kontrole</w:t>
      </w:r>
    </w:p>
  </w:footnote>
  <w:footnote w:id="74">
    <w:p w14:paraId="7A55D57A" w14:textId="77777777" w:rsidR="001C0497" w:rsidRPr="009D7F63" w:rsidRDefault="001C0497"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1C0497" w:rsidRPr="009D7F63" w:rsidRDefault="001C0497">
      <w:pPr>
        <w:pStyle w:val="Textpoznmkypodiarou"/>
        <w:rPr>
          <w:rFonts w:cs="Arial"/>
          <w:szCs w:val="16"/>
          <w:lang w:val="sk-SK"/>
        </w:rPr>
      </w:pPr>
    </w:p>
  </w:footnote>
  <w:footnote w:id="75">
    <w:p w14:paraId="7A55D57D" w14:textId="77777777" w:rsidR="001C0497" w:rsidRPr="009D7F63" w:rsidRDefault="001C049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76">
    <w:p w14:paraId="7A55D57E" w14:textId="77777777" w:rsidR="001C0497" w:rsidRPr="009D7F63" w:rsidRDefault="001C049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77">
    <w:p w14:paraId="7A55D57F" w14:textId="77777777" w:rsidR="001C0497" w:rsidRPr="009D7F63" w:rsidRDefault="001C0497"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78">
    <w:p w14:paraId="7A55D580" w14:textId="77777777" w:rsidR="001C0497" w:rsidRPr="009D7F63" w:rsidRDefault="001C049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9">
    <w:p w14:paraId="7A55D581" w14:textId="77777777"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80">
    <w:p w14:paraId="7A55D582" w14:textId="77777777" w:rsidR="001C0497" w:rsidRPr="009D7F63" w:rsidRDefault="001C0497"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81">
    <w:p w14:paraId="7A55D583" w14:textId="052EABFD" w:rsidR="001C0497" w:rsidRPr="009D7F63" w:rsidRDefault="001C0497"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1C0497" w:rsidRPr="009D7F63" w:rsidRDefault="001C049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1C0497" w:rsidRPr="009D7F63" w:rsidRDefault="001C0497"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1C0497" w:rsidRPr="002D4DD9" w:rsidRDefault="001C0497"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82">
    <w:p w14:paraId="7A55D587" w14:textId="77777777" w:rsidR="001C0497" w:rsidRPr="002D4DD9" w:rsidRDefault="001C0497"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83">
    <w:p w14:paraId="7A55D588" w14:textId="0DF3747D" w:rsidR="001C0497" w:rsidRPr="00666AC8" w:rsidRDefault="001C0497"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(napr. v priebehu kalendárneho mesiaca marec začal zamestnanec vykonávať ďalšiu činnosť, tak výdavky na činnosti vykázané prostredníctvom zjednodušeného pracovného výkazu budú neoprávnené od začiatku kalendárneho mesiaca marec).  </w:t>
      </w:r>
    </w:p>
  </w:footnote>
  <w:footnote w:id="84">
    <w:p w14:paraId="7A55D589" w14:textId="4FC8A9ED" w:rsidR="001C0497" w:rsidRPr="002D4DD9" w:rsidRDefault="001C0497"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85">
    <w:p w14:paraId="7A55D58A" w14:textId="010C8D03" w:rsidR="001C0497" w:rsidRPr="002D4DD9" w:rsidRDefault="001C049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86">
    <w:p w14:paraId="7A55D58B" w14:textId="36DE3BCF" w:rsidR="001C0497" w:rsidRPr="002D4DD9" w:rsidRDefault="001C0497"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87">
    <w:p w14:paraId="7A55D58D" w14:textId="03BDB2CD" w:rsidR="001C0497" w:rsidRPr="009D7F63" w:rsidRDefault="001C0497"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8">
    <w:p w14:paraId="7A55D58E" w14:textId="5905C154" w:rsidR="001C0497" w:rsidRPr="009D7F63" w:rsidRDefault="001C049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89">
    <w:p w14:paraId="21B88E63" w14:textId="45116D8F" w:rsidR="001C0497" w:rsidRPr="00DB1B99" w:rsidRDefault="001C0497" w:rsidP="00DB1B99">
      <w:pPr>
        <w:pStyle w:val="Textpoznmkypodiarou"/>
        <w:jc w:val="both"/>
        <w:rPr>
          <w:lang w:val="sk-SK"/>
        </w:rPr>
      </w:pPr>
      <w:r>
        <w:rPr>
          <w:rStyle w:val="Odkaznapoznmkupodiarou"/>
        </w:rPr>
        <w:footnoteRef/>
      </w:r>
      <w:r>
        <w:t xml:space="preserve"> </w:t>
      </w:r>
      <w:r>
        <w:rPr>
          <w:lang w:val="sk-SK"/>
        </w:rPr>
        <w:t xml:space="preserve">Poskytovateľ na základe žiadosti o predkladanie interných personálnych výdavkov prijímateľa/partnera prostredníctvom sumarizačných hárkov – personálne výdavky (ďalej len „žiadosť o výnimku“) vyhodnotí chybovosť v doteraz predložených žiadostiach o platbu (vyhodnotenie sa vykoná len na nárokovaných interných personálnych výdavkoch v dvoch žiadostiach o platbu). Chybovosť nárokovaných interných personálnych výdavkoch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w:t>
      </w:r>
      <w:r w:rsidRPr="00DB1B99">
        <w:rPr>
          <w:lang w:val="sk-SK"/>
        </w:rPr>
        <w:t>Dokladovanie oprávnených výdavkov podľa jednotlivých</w:t>
      </w:r>
      <w:r w:rsidRPr="0073389C">
        <w:rPr>
          <w:lang w:val="sk-SK"/>
        </w:rPr>
        <w:t xml:space="preserve"> </w:t>
      </w:r>
      <w:r w:rsidRPr="00DB1B99">
        <w:rPr>
          <w:lang w:val="sk-SK"/>
        </w:rPr>
        <w:t>skupín výdavkov</w:t>
      </w:r>
      <w:r>
        <w:rPr>
          <w:lang w:val="sk-SK"/>
        </w:rPr>
        <w:t xml:space="preserve">).    </w:t>
      </w:r>
    </w:p>
  </w:footnote>
  <w:footnote w:id="90">
    <w:p w14:paraId="18F68BE6" w14:textId="77777777" w:rsidR="001C0497" w:rsidRPr="009D7F63" w:rsidRDefault="001C0497"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91">
    <w:p w14:paraId="7B8CA6F4" w14:textId="057B66FF" w:rsidR="001C0497" w:rsidRPr="00DD30A9" w:rsidRDefault="001C0497" w:rsidP="00DD30A9">
      <w:pPr>
        <w:pStyle w:val="Textpoznmkypodiarou"/>
        <w:jc w:val="both"/>
        <w:rPr>
          <w:lang w:val="sk-SK"/>
        </w:rPr>
      </w:pPr>
      <w:r>
        <w:rPr>
          <w:rStyle w:val="Odkaznapoznmkupodiarou"/>
        </w:rPr>
        <w:footnoteRef/>
      </w:r>
      <w:r>
        <w:t xml:space="preserve"> </w:t>
      </w:r>
      <w:r>
        <w:rPr>
          <w:lang w:val="sk-SK"/>
        </w:rPr>
        <w:t xml:space="preserve">Poskytovateľ na základe žiadosti o predkladanie výdavkov za náhrady mzdy a platu prijímateľa/partnera prostredníctvom sumarizačných hárkov – personálne výdavky (ďalej len „žiadosť o výnimku“) vyhodnotí chybovosť v doteraz predložených žiadostiach o platbu (vyhodnotenie sa vykoná len na nárokovaných výdavkoch za náhrady mzdy a platu v dvoch žiadostiach o platbu). Chybovosť nárokovaných výdavkov za náhrady mzdy a platu v žiadostiach o platbu nesmie presiahnuť 2% z ich hodnoty. Prijímateľ môže žiadosť o výnimku predložiť najskôr po úhrade resp. zúčtovaní dvoch žiadostí o platbu (netýka sa žiadosti o poskytnutie zálohovej platby). V prípade, ak prijímateľ predloží žiadosť o výnimku po úhrade resp. zúčtovaní viac ako dvoch žiadostí o platbu, poskytovateľ vykoná vyhodnotenie chybovosti na posledných dvoch žiadostiach o platbu, ktoré sú najbližšie k termínu predloženia žiadosti o výnimku. V prípade, ak chybovosť nárokovaných výdavkov za náhrady mzdy a platu nepresiahne 2% z ich hodnoty, poskytovateľ môže udeliť výnimku predkladania výdavkov za náhrady mzdy a platu prostredníctvom sumarizačných hárkov – personálne výdavky. Ak poskytovateľ identifikuje počas výkonu FKnM chybovosť presahujúcu 2% z hodnoty vzorky nárokovaných výdavkov za náhrady mzdy a platu v žiadosti o platbu, poskytovateľ môže rozhodnúť o opätovnej povinnosti predkladať kompletnú podpornú dokumentáciu k  výdavkom za náhrady mzdy a platu (časť 2.4.6.3 </w:t>
      </w:r>
      <w:r w:rsidRPr="00EB0B04">
        <w:rPr>
          <w:lang w:val="sk-SK"/>
        </w:rPr>
        <w:t>Dokladovanie oprávnených výdavkov podľa jednotlivých</w:t>
      </w:r>
      <w:r w:rsidRPr="0073389C">
        <w:rPr>
          <w:lang w:val="sk-SK"/>
        </w:rPr>
        <w:t xml:space="preserve"> </w:t>
      </w:r>
      <w:r w:rsidRPr="00EB0B04">
        <w:rPr>
          <w:lang w:val="sk-SK"/>
        </w:rPr>
        <w:t>skupín výdavkov</w:t>
      </w:r>
      <w:r>
        <w:rPr>
          <w:lang w:val="sk-SK"/>
        </w:rPr>
        <w:t xml:space="preserve">).    </w:t>
      </w:r>
    </w:p>
  </w:footnote>
  <w:footnote w:id="92">
    <w:p w14:paraId="245656D0" w14:textId="34CF1211" w:rsidR="001C0497" w:rsidRPr="009D7F63" w:rsidRDefault="001C0497"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93">
    <w:p w14:paraId="1BAE06D9" w14:textId="3DB56B7A" w:rsidR="001C0497" w:rsidRPr="008D4874" w:rsidRDefault="001C0497">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4">
    <w:p w14:paraId="06A0F700" w14:textId="0A8847BF" w:rsidR="001C0497" w:rsidRPr="00A9227A" w:rsidRDefault="001C0497"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95">
    <w:p w14:paraId="7A55D594" w14:textId="7255982C" w:rsidR="001C0497" w:rsidRPr="009D7F63" w:rsidRDefault="001C049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96">
    <w:p w14:paraId="7A55D597" w14:textId="7291098D" w:rsidR="001C0497" w:rsidRPr="009D7F63" w:rsidRDefault="001C0497"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97">
    <w:p w14:paraId="7A55D598" w14:textId="1F811B32"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8">
    <w:p w14:paraId="7A55D599" w14:textId="36FD13E6"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9">
    <w:p w14:paraId="155B50B0" w14:textId="6BA108FC" w:rsidR="001C0497" w:rsidRPr="001D76D4" w:rsidRDefault="001C0497">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00">
    <w:p w14:paraId="2376272C" w14:textId="0C61265A" w:rsidR="001C0497" w:rsidRDefault="00CF702C" w:rsidP="009D7F63">
      <w:pPr>
        <w:pStyle w:val="Textpoznmkypodiarou"/>
        <w:rPr>
          <w:rFonts w:cs="Arial"/>
          <w:szCs w:val="16"/>
          <w:lang w:val="sk-SK"/>
        </w:rPr>
      </w:pPr>
      <w:hyperlink r:id="rId3" w:history="1">
        <w:r w:rsidR="001C0497" w:rsidRPr="00D11568">
          <w:rPr>
            <w:rStyle w:val="Hypertextovprepojenie"/>
            <w:rFonts w:cs="Arial"/>
            <w:sz w:val="16"/>
            <w:szCs w:val="16"/>
            <w:lang w:val="sk-SK"/>
          </w:rPr>
          <w:t>http://www.uvo.gov.sk/legislativametodika-dohlad/metodicke-usmernenia/vseobecne-metodicke-usmernenia-zakon-c-252006-z-z--4bc.html</w:t>
        </w:r>
      </w:hyperlink>
      <w:r w:rsidR="001C0497" w:rsidRPr="00D11568">
        <w:rPr>
          <w:rFonts w:cs="Arial"/>
          <w:szCs w:val="16"/>
          <w:lang w:val="sk-SK"/>
        </w:rPr>
        <w:t xml:space="preserve">  a http://www.uvo.gov.sk/legislativametodika-dohlad/metodicke-usmernenia/vseobecne-metodicke-usmernenia-zakon-c-3432015-z-z--51e.html</w:t>
      </w:r>
      <w:r w:rsidR="001C0497" w:rsidRPr="00D11568" w:rsidDel="00D11568">
        <w:rPr>
          <w:rFonts w:cs="Arial"/>
          <w:szCs w:val="16"/>
          <w:lang w:val="sk-SK"/>
        </w:rPr>
        <w:t xml:space="preserve"> </w:t>
      </w:r>
      <w:r w:rsidR="001C0497" w:rsidRPr="00552EAD">
        <w:rPr>
          <w:rStyle w:val="Odkaznapoznmkupodiarou"/>
          <w:rFonts w:cs="Arial"/>
          <w:szCs w:val="16"/>
          <w:vertAlign w:val="baseline"/>
        </w:rPr>
        <w:t xml:space="preserve"> </w:t>
      </w:r>
      <w:r w:rsidR="001C0497" w:rsidRPr="009D7F63">
        <w:rPr>
          <w:rStyle w:val="Odkaznapoznmkupodiarou"/>
          <w:rFonts w:cs="Arial"/>
          <w:szCs w:val="16"/>
        </w:rPr>
        <w:footnoteRef/>
      </w:r>
    </w:p>
    <w:p w14:paraId="7A55D59A" w14:textId="542F27CA" w:rsidR="001C0497" w:rsidRPr="009D7F63" w:rsidRDefault="001C0497" w:rsidP="009D7F63">
      <w:pPr>
        <w:pStyle w:val="Textpoznmkypodiarou"/>
        <w:rPr>
          <w:rFonts w:cs="Arial"/>
          <w:szCs w:val="16"/>
          <w:lang w:val="sk-SK"/>
        </w:rPr>
      </w:pPr>
    </w:p>
  </w:footnote>
  <w:footnote w:id="101">
    <w:p w14:paraId="7A55D59B" w14:textId="77777777" w:rsidR="001C0497" w:rsidRPr="009D7F63" w:rsidRDefault="001C0497"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1C0497" w:rsidRPr="009D7F63" w:rsidRDefault="001C0497"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1C0497" w:rsidRPr="009D7F63" w:rsidRDefault="001C0497" w:rsidP="009D7F63">
      <w:pPr>
        <w:pStyle w:val="Textpoznmkypodiarou"/>
        <w:rPr>
          <w:rFonts w:cs="Arial"/>
          <w:szCs w:val="16"/>
        </w:rPr>
      </w:pPr>
    </w:p>
  </w:footnote>
  <w:footnote w:id="102">
    <w:p w14:paraId="7758003D" w14:textId="22D7C67A" w:rsidR="001C0497" w:rsidRPr="00E70656" w:rsidRDefault="001C0497">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03">
    <w:p w14:paraId="7A55D59E" w14:textId="77777777"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04">
    <w:p w14:paraId="7A55D59F" w14:textId="77777777" w:rsidR="001C0497" w:rsidRPr="009D7F63" w:rsidRDefault="001C0497"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105">
    <w:p w14:paraId="6D173C29" w14:textId="17D0C2A7" w:rsidR="001C0497" w:rsidRPr="00963E0D" w:rsidRDefault="001C049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106">
    <w:p w14:paraId="17304A12" w14:textId="40A4FD60" w:rsidR="001C0497" w:rsidRPr="00963E0D" w:rsidRDefault="001C049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7">
    <w:p w14:paraId="169A4593" w14:textId="3DC46A8E" w:rsidR="001C0497" w:rsidRPr="00963E0D" w:rsidRDefault="001C0497">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8">
    <w:p w14:paraId="7A55D5A1" w14:textId="77777777" w:rsidR="001C0497" w:rsidRPr="009D7F63" w:rsidRDefault="001C0497"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9">
    <w:p w14:paraId="33731AE4" w14:textId="77777777" w:rsidR="001C0497" w:rsidRDefault="001C0497" w:rsidP="00A15E8E">
      <w:pPr>
        <w:pStyle w:val="Textpoznmkypodiarou"/>
        <w:jc w:val="both"/>
      </w:pPr>
      <w:r>
        <w:rPr>
          <w:rStyle w:val="Odkaznapoznmkupodiarou"/>
        </w:rPr>
        <w:footnoteRef/>
      </w:r>
      <w:r>
        <w:t xml:space="preserve"> MP CKO č. 18 k overovaniu hospodárnosti výdavkov</w:t>
      </w:r>
    </w:p>
  </w:footnote>
  <w:footnote w:id="110">
    <w:p w14:paraId="2A432946" w14:textId="35C29B09" w:rsidR="001C0497" w:rsidRPr="001325C0" w:rsidRDefault="001C0497">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11">
    <w:p w14:paraId="19A2FB50" w14:textId="3C8C6416" w:rsidR="001C0497" w:rsidRPr="001325C0" w:rsidRDefault="001C0497">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12">
    <w:p w14:paraId="6CF6D88E" w14:textId="77777777" w:rsidR="001C0497" w:rsidRPr="001325C0" w:rsidRDefault="001C0497"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1C0497" w:rsidRPr="001325C0" w:rsidRDefault="001C0497">
      <w:pPr>
        <w:pStyle w:val="Textpoznmkypodiarou"/>
        <w:rPr>
          <w:lang w:val="sk-SK"/>
        </w:rPr>
      </w:pPr>
    </w:p>
  </w:footnote>
  <w:footnote w:id="113">
    <w:p w14:paraId="60152099" w14:textId="6522BB22" w:rsidR="001C0497" w:rsidRPr="00DF0865" w:rsidRDefault="001C0497">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14">
    <w:p w14:paraId="7A55D5A3" w14:textId="77777777" w:rsidR="001C0497" w:rsidRPr="009D7F63" w:rsidRDefault="001C0497"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CDB1" w14:textId="77777777" w:rsidR="001C0497" w:rsidRDefault="001C049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34D2EC" w14:textId="77777777" w:rsidR="001C0497" w:rsidRDefault="001C0497">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4418A" w14:textId="77777777" w:rsidR="001C0497" w:rsidRDefault="001C049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BD767A9"/>
    <w:multiLevelType w:val="hybridMultilevel"/>
    <w:tmpl w:val="75B2B064"/>
    <w:lvl w:ilvl="0" w:tplc="83A00E5A">
      <w:start w:val="1"/>
      <w:numFmt w:val="decimal"/>
      <w:lvlText w:val="%1."/>
      <w:lvlJc w:val="left"/>
      <w:pPr>
        <w:ind w:left="720" w:hanging="360"/>
      </w:pPr>
      <w:rPr>
        <w:rFonts w:cs="Times New Roman"/>
        <w:b w:val="0"/>
      </w:rPr>
    </w:lvl>
    <w:lvl w:ilvl="1" w:tplc="041B0017">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0DF3560C"/>
    <w:multiLevelType w:val="hybridMultilevel"/>
    <w:tmpl w:val="C540E3D6"/>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nsid w:val="17710AF4"/>
    <w:multiLevelType w:val="hybridMultilevel"/>
    <w:tmpl w:val="88D4D692"/>
    <w:lvl w:ilvl="0" w:tplc="34589D7C">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42">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3">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8">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2">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3">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nsid w:val="3B7F36D3"/>
    <w:multiLevelType w:val="hybridMultilevel"/>
    <w:tmpl w:val="FC1679B4"/>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58">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9">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1">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468E705C"/>
    <w:multiLevelType w:val="hybridMultilevel"/>
    <w:tmpl w:val="13D8BEA6"/>
    <w:lvl w:ilvl="0" w:tplc="041B000F">
      <w:start w:val="1"/>
      <w:numFmt w:val="decimal"/>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7">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8">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1">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2">
    <w:nsid w:val="4BFE2366"/>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7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3">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1">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6">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107">
    <w:nsid w:val="699075DE"/>
    <w:multiLevelType w:val="hybridMultilevel"/>
    <w:tmpl w:val="1598E00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13">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17">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8">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0">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24">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60"/>
  </w:num>
  <w:num w:numId="2">
    <w:abstractNumId w:val="25"/>
  </w:num>
  <w:num w:numId="3">
    <w:abstractNumId w:val="97"/>
  </w:num>
  <w:num w:numId="4">
    <w:abstractNumId w:val="20"/>
  </w:num>
  <w:num w:numId="5">
    <w:abstractNumId w:val="45"/>
  </w:num>
  <w:num w:numId="6">
    <w:abstractNumId w:val="125"/>
  </w:num>
  <w:num w:numId="7">
    <w:abstractNumId w:val="124"/>
  </w:num>
  <w:num w:numId="8">
    <w:abstractNumId w:val="87"/>
  </w:num>
  <w:num w:numId="9">
    <w:abstractNumId w:val="104"/>
  </w:num>
  <w:num w:numId="10">
    <w:abstractNumId w:val="53"/>
  </w:num>
  <w:num w:numId="11">
    <w:abstractNumId w:val="84"/>
  </w:num>
  <w:num w:numId="12">
    <w:abstractNumId w:val="114"/>
  </w:num>
  <w:num w:numId="13">
    <w:abstractNumId w:val="1"/>
  </w:num>
  <w:num w:numId="14">
    <w:abstractNumId w:val="31"/>
  </w:num>
  <w:num w:numId="15">
    <w:abstractNumId w:val="63"/>
  </w:num>
  <w:num w:numId="16">
    <w:abstractNumId w:val="8"/>
  </w:num>
  <w:num w:numId="17">
    <w:abstractNumId w:val="9"/>
  </w:num>
  <w:num w:numId="18">
    <w:abstractNumId w:val="59"/>
  </w:num>
  <w:num w:numId="19">
    <w:abstractNumId w:val="88"/>
  </w:num>
  <w:num w:numId="20">
    <w:abstractNumId w:val="29"/>
  </w:num>
  <w:num w:numId="21">
    <w:abstractNumId w:val="61"/>
  </w:num>
  <w:num w:numId="22">
    <w:abstractNumId w:val="74"/>
  </w:num>
  <w:num w:numId="23">
    <w:abstractNumId w:val="9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9"/>
  </w:num>
  <w:num w:numId="28">
    <w:abstractNumId w:val="77"/>
  </w:num>
  <w:num w:numId="29">
    <w:abstractNumId w:val="105"/>
  </w:num>
  <w:num w:numId="30">
    <w:abstractNumId w:val="85"/>
  </w:num>
  <w:num w:numId="31">
    <w:abstractNumId w:val="120"/>
  </w:num>
  <w:num w:numId="32">
    <w:abstractNumId w:val="102"/>
  </w:num>
  <w:num w:numId="33">
    <w:abstractNumId w:val="110"/>
  </w:num>
  <w:num w:numId="34">
    <w:abstractNumId w:val="116"/>
  </w:num>
  <w:num w:numId="35">
    <w:abstractNumId w:val="44"/>
  </w:num>
  <w:num w:numId="36">
    <w:abstractNumId w:val="52"/>
  </w:num>
  <w:num w:numId="37">
    <w:abstractNumId w:val="50"/>
  </w:num>
  <w:num w:numId="38">
    <w:abstractNumId w:val="58"/>
  </w:num>
  <w:num w:numId="39">
    <w:abstractNumId w:val="71"/>
  </w:num>
  <w:num w:numId="40">
    <w:abstractNumId w:val="119"/>
  </w:num>
  <w:num w:numId="41">
    <w:abstractNumId w:val="3"/>
  </w:num>
  <w:num w:numId="42">
    <w:abstractNumId w:val="55"/>
  </w:num>
  <w:num w:numId="43">
    <w:abstractNumId w:val="83"/>
  </w:num>
  <w:num w:numId="44">
    <w:abstractNumId w:val="6"/>
  </w:num>
  <w:num w:numId="45">
    <w:abstractNumId w:val="38"/>
  </w:num>
  <w:num w:numId="46">
    <w:abstractNumId w:val="94"/>
  </w:num>
  <w:num w:numId="47">
    <w:abstractNumId w:val="103"/>
  </w:num>
  <w:num w:numId="48">
    <w:abstractNumId w:val="54"/>
  </w:num>
  <w:num w:numId="49">
    <w:abstractNumId w:val="75"/>
  </w:num>
  <w:num w:numId="50">
    <w:abstractNumId w:val="115"/>
  </w:num>
  <w:num w:numId="51">
    <w:abstractNumId w:val="37"/>
  </w:num>
  <w:num w:numId="52">
    <w:abstractNumId w:val="21"/>
  </w:num>
  <w:num w:numId="53">
    <w:abstractNumId w:val="10"/>
  </w:num>
  <w:num w:numId="54">
    <w:abstractNumId w:val="40"/>
  </w:num>
  <w:num w:numId="55">
    <w:abstractNumId w:val="26"/>
  </w:num>
  <w:num w:numId="56">
    <w:abstractNumId w:val="41"/>
  </w:num>
  <w:num w:numId="57">
    <w:abstractNumId w:val="18"/>
  </w:num>
  <w:num w:numId="58">
    <w:abstractNumId w:val="81"/>
  </w:num>
  <w:num w:numId="59">
    <w:abstractNumId w:val="56"/>
  </w:num>
  <w:num w:numId="60">
    <w:abstractNumId w:val="46"/>
  </w:num>
  <w:num w:numId="61">
    <w:abstractNumId w:val="91"/>
  </w:num>
  <w:num w:numId="62">
    <w:abstractNumId w:val="99"/>
  </w:num>
  <w:num w:numId="63">
    <w:abstractNumId w:val="68"/>
  </w:num>
  <w:num w:numId="64">
    <w:abstractNumId w:val="7"/>
  </w:num>
  <w:num w:numId="65">
    <w:abstractNumId w:val="36"/>
  </w:num>
  <w:num w:numId="66">
    <w:abstractNumId w:val="42"/>
  </w:num>
  <w:num w:numId="67">
    <w:abstractNumId w:val="17"/>
  </w:num>
  <w:num w:numId="68">
    <w:abstractNumId w:val="80"/>
  </w:num>
  <w:num w:numId="69">
    <w:abstractNumId w:val="19"/>
  </w:num>
  <w:num w:numId="70">
    <w:abstractNumId w:val="117"/>
  </w:num>
  <w:num w:numId="71">
    <w:abstractNumId w:val="62"/>
  </w:num>
  <w:num w:numId="72">
    <w:abstractNumId w:val="34"/>
  </w:num>
  <w:num w:numId="73">
    <w:abstractNumId w:val="111"/>
  </w:num>
  <w:num w:numId="74">
    <w:abstractNumId w:val="15"/>
  </w:num>
  <w:num w:numId="75">
    <w:abstractNumId w:val="122"/>
  </w:num>
  <w:num w:numId="76">
    <w:abstractNumId w:val="22"/>
  </w:num>
  <w:num w:numId="77">
    <w:abstractNumId w:val="121"/>
  </w:num>
  <w:num w:numId="78">
    <w:abstractNumId w:val="47"/>
  </w:num>
  <w:num w:numId="79">
    <w:abstractNumId w:val="126"/>
  </w:num>
  <w:num w:numId="80">
    <w:abstractNumId w:val="48"/>
  </w:num>
  <w:num w:numId="81">
    <w:abstractNumId w:val="32"/>
  </w:num>
  <w:num w:numId="82">
    <w:abstractNumId w:val="108"/>
  </w:num>
  <w:num w:numId="83">
    <w:abstractNumId w:val="66"/>
  </w:num>
  <w:num w:numId="84">
    <w:abstractNumId w:val="11"/>
  </w:num>
  <w:num w:numId="85">
    <w:abstractNumId w:val="35"/>
  </w:num>
  <w:num w:numId="86">
    <w:abstractNumId w:val="24"/>
  </w:num>
  <w:num w:numId="87">
    <w:abstractNumId w:val="86"/>
  </w:num>
  <w:num w:numId="88">
    <w:abstractNumId w:val="64"/>
  </w:num>
  <w:num w:numId="89">
    <w:abstractNumId w:val="39"/>
  </w:num>
  <w:num w:numId="90">
    <w:abstractNumId w:val="4"/>
  </w:num>
  <w:num w:numId="91">
    <w:abstractNumId w:val="118"/>
  </w:num>
  <w:num w:numId="92">
    <w:abstractNumId w:val="14"/>
  </w:num>
  <w:num w:numId="93">
    <w:abstractNumId w:val="51"/>
  </w:num>
  <w:num w:numId="94">
    <w:abstractNumId w:val="95"/>
  </w:num>
  <w:num w:numId="95">
    <w:abstractNumId w:val="90"/>
  </w:num>
  <w:num w:numId="96">
    <w:abstractNumId w:val="49"/>
  </w:num>
  <w:num w:numId="97">
    <w:abstractNumId w:val="73"/>
  </w:num>
  <w:num w:numId="98">
    <w:abstractNumId w:val="5"/>
  </w:num>
  <w:num w:numId="99">
    <w:abstractNumId w:val="76"/>
  </w:num>
  <w:num w:numId="100">
    <w:abstractNumId w:val="109"/>
  </w:num>
  <w:num w:numId="101">
    <w:abstractNumId w:val="96"/>
  </w:num>
  <w:num w:numId="102">
    <w:abstractNumId w:val="13"/>
  </w:num>
  <w:num w:numId="103">
    <w:abstractNumId w:val="69"/>
  </w:num>
  <w:num w:numId="104">
    <w:abstractNumId w:val="123"/>
  </w:num>
  <w:num w:numId="105">
    <w:abstractNumId w:val="67"/>
  </w:num>
  <w:num w:numId="106">
    <w:abstractNumId w:val="100"/>
  </w:num>
  <w:num w:numId="107">
    <w:abstractNumId w:val="89"/>
  </w:num>
  <w:num w:numId="108">
    <w:abstractNumId w:val="101"/>
  </w:num>
  <w:num w:numId="109">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82"/>
  </w:num>
  <w:num w:numId="11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8"/>
  </w:num>
  <w:num w:numId="12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27"/>
  </w:num>
  <w:num w:numId="124">
    <w:abstractNumId w:val="43"/>
  </w:num>
  <w:num w:numId="125">
    <w:abstractNumId w:val="70"/>
  </w:num>
  <w:num w:numId="126">
    <w:abstractNumId w:val="106"/>
  </w:num>
  <w:num w:numId="127">
    <w:abstractNumId w:val="33"/>
  </w:num>
  <w:num w:numId="128">
    <w:abstractNumId w:val="93"/>
  </w:num>
  <w:num w:numId="129">
    <w:abstractNumId w:val="28"/>
  </w:num>
  <w:num w:numId="130">
    <w:abstractNumId w:val="113"/>
  </w:num>
  <w:num w:numId="131">
    <w:abstractNumId w:val="16"/>
  </w:num>
  <w:num w:numId="132">
    <w:abstractNumId w:val="107"/>
  </w:num>
  <w:num w:numId="133">
    <w:abstractNumId w:val="57"/>
  </w:num>
  <w:num w:numId="134">
    <w:abstractNumId w:val="65"/>
  </w:num>
  <w:num w:numId="135">
    <w:abstractNumId w:val="2"/>
  </w:num>
  <w:num w:numId="136">
    <w:abstractNumId w:val="30"/>
  </w:num>
  <w:num w:numId="137">
    <w:abstractNumId w:val="12"/>
  </w:num>
  <w:num w:numId="138">
    <w:abstractNumId w:val="27"/>
  </w:num>
  <w:num w:numId="139">
    <w:abstractNumId w:val="112"/>
  </w:num>
  <w:num w:numId="140">
    <w:abstractNumId w:val="72"/>
  </w:num>
  <w:numIdMacAtCleanup w:val="13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Zuzana Hušeková">
    <w15:presenceInfo w15:providerId="None" w15:userId="Zuzana Hušeková"/>
  </w15:person>
  <w15:person w15:author="Milan Matovič">
    <w15:presenceInfo w15:providerId="None" w15:userId="Milan Matovič"/>
  </w15:person>
  <w15:person w15:author="Rudolf Hrudkay">
    <w15:presenceInfo w15:providerId="None" w15:userId="Rudolf Hrudkay"/>
  </w15:person>
  <w15:person w15:author="Miruška Hrabčáková">
    <w15:presenceInfo w15:providerId="None" w15:userId="Miruška Hrabčá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18E"/>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4FA"/>
    <w:rsid w:val="00030C0A"/>
    <w:rsid w:val="00030C5B"/>
    <w:rsid w:val="000310F7"/>
    <w:rsid w:val="00031457"/>
    <w:rsid w:val="000314F5"/>
    <w:rsid w:val="00032219"/>
    <w:rsid w:val="00032417"/>
    <w:rsid w:val="00032465"/>
    <w:rsid w:val="00033016"/>
    <w:rsid w:val="00033319"/>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BA9"/>
    <w:rsid w:val="000623F2"/>
    <w:rsid w:val="000627E6"/>
    <w:rsid w:val="00062854"/>
    <w:rsid w:val="00062F88"/>
    <w:rsid w:val="00063A25"/>
    <w:rsid w:val="00063DFD"/>
    <w:rsid w:val="000643D3"/>
    <w:rsid w:val="000647EC"/>
    <w:rsid w:val="00064894"/>
    <w:rsid w:val="00064DDF"/>
    <w:rsid w:val="000653DA"/>
    <w:rsid w:val="00065B6C"/>
    <w:rsid w:val="00065C76"/>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987"/>
    <w:rsid w:val="0007255C"/>
    <w:rsid w:val="00072BED"/>
    <w:rsid w:val="00073209"/>
    <w:rsid w:val="000733AD"/>
    <w:rsid w:val="00073471"/>
    <w:rsid w:val="000735FD"/>
    <w:rsid w:val="00073791"/>
    <w:rsid w:val="000740DE"/>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2DF1"/>
    <w:rsid w:val="00083000"/>
    <w:rsid w:val="00083192"/>
    <w:rsid w:val="000834A4"/>
    <w:rsid w:val="00083C26"/>
    <w:rsid w:val="0008428B"/>
    <w:rsid w:val="00084575"/>
    <w:rsid w:val="00084681"/>
    <w:rsid w:val="00085070"/>
    <w:rsid w:val="00085367"/>
    <w:rsid w:val="000854D0"/>
    <w:rsid w:val="00085554"/>
    <w:rsid w:val="0008794A"/>
    <w:rsid w:val="00090D59"/>
    <w:rsid w:val="0009110C"/>
    <w:rsid w:val="00091A23"/>
    <w:rsid w:val="00091E4F"/>
    <w:rsid w:val="000922B4"/>
    <w:rsid w:val="0009249B"/>
    <w:rsid w:val="0009277D"/>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B024D"/>
    <w:rsid w:val="000B0A1D"/>
    <w:rsid w:val="000B0BB1"/>
    <w:rsid w:val="000B1D63"/>
    <w:rsid w:val="000B1E6A"/>
    <w:rsid w:val="000B2403"/>
    <w:rsid w:val="000B36A9"/>
    <w:rsid w:val="000B3D21"/>
    <w:rsid w:val="000B3DA3"/>
    <w:rsid w:val="000B4445"/>
    <w:rsid w:val="000B448F"/>
    <w:rsid w:val="000B47CC"/>
    <w:rsid w:val="000B4C3F"/>
    <w:rsid w:val="000B4DEF"/>
    <w:rsid w:val="000B520F"/>
    <w:rsid w:val="000B5E70"/>
    <w:rsid w:val="000B61B5"/>
    <w:rsid w:val="000B669E"/>
    <w:rsid w:val="000B66A1"/>
    <w:rsid w:val="000B6D6B"/>
    <w:rsid w:val="000B701E"/>
    <w:rsid w:val="000B7161"/>
    <w:rsid w:val="000B7751"/>
    <w:rsid w:val="000B7965"/>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5174"/>
    <w:rsid w:val="000F5700"/>
    <w:rsid w:val="000F5FC0"/>
    <w:rsid w:val="000F620B"/>
    <w:rsid w:val="000F684D"/>
    <w:rsid w:val="000F6D86"/>
    <w:rsid w:val="000F70CD"/>
    <w:rsid w:val="000F7236"/>
    <w:rsid w:val="000F7397"/>
    <w:rsid w:val="000F78B5"/>
    <w:rsid w:val="00100931"/>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1DC"/>
    <w:rsid w:val="00106380"/>
    <w:rsid w:val="00106510"/>
    <w:rsid w:val="001072C6"/>
    <w:rsid w:val="001072D3"/>
    <w:rsid w:val="0010743E"/>
    <w:rsid w:val="00110014"/>
    <w:rsid w:val="0011069A"/>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4B0"/>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558"/>
    <w:rsid w:val="0013764A"/>
    <w:rsid w:val="00137817"/>
    <w:rsid w:val="00137B33"/>
    <w:rsid w:val="0014042C"/>
    <w:rsid w:val="001407FE"/>
    <w:rsid w:val="00140CE3"/>
    <w:rsid w:val="00140EA8"/>
    <w:rsid w:val="0014162C"/>
    <w:rsid w:val="00141705"/>
    <w:rsid w:val="00141B0E"/>
    <w:rsid w:val="001420EC"/>
    <w:rsid w:val="0014261F"/>
    <w:rsid w:val="00142948"/>
    <w:rsid w:val="001429B2"/>
    <w:rsid w:val="001429D0"/>
    <w:rsid w:val="001430EB"/>
    <w:rsid w:val="00143AD7"/>
    <w:rsid w:val="00144248"/>
    <w:rsid w:val="0014439F"/>
    <w:rsid w:val="00144C4E"/>
    <w:rsid w:val="0014525C"/>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6AD"/>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6343"/>
    <w:rsid w:val="0017656A"/>
    <w:rsid w:val="001765D5"/>
    <w:rsid w:val="00176D7E"/>
    <w:rsid w:val="0017789F"/>
    <w:rsid w:val="00177B63"/>
    <w:rsid w:val="00180AAE"/>
    <w:rsid w:val="00181671"/>
    <w:rsid w:val="001818D2"/>
    <w:rsid w:val="00182536"/>
    <w:rsid w:val="00182989"/>
    <w:rsid w:val="00182C05"/>
    <w:rsid w:val="00182CBF"/>
    <w:rsid w:val="0018303A"/>
    <w:rsid w:val="001837F9"/>
    <w:rsid w:val="00184031"/>
    <w:rsid w:val="0018478B"/>
    <w:rsid w:val="00184791"/>
    <w:rsid w:val="0018559D"/>
    <w:rsid w:val="001855FA"/>
    <w:rsid w:val="00185BD2"/>
    <w:rsid w:val="00185EA4"/>
    <w:rsid w:val="00186BF1"/>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95E"/>
    <w:rsid w:val="001B2D6D"/>
    <w:rsid w:val="001B3120"/>
    <w:rsid w:val="001B3386"/>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B30"/>
    <w:rsid w:val="001C1F0B"/>
    <w:rsid w:val="001C21D3"/>
    <w:rsid w:val="001C28BD"/>
    <w:rsid w:val="001C2EF4"/>
    <w:rsid w:val="001C3332"/>
    <w:rsid w:val="001C3382"/>
    <w:rsid w:val="001C3BB0"/>
    <w:rsid w:val="001C3C2F"/>
    <w:rsid w:val="001C44CA"/>
    <w:rsid w:val="001C46CF"/>
    <w:rsid w:val="001C47DE"/>
    <w:rsid w:val="001C578C"/>
    <w:rsid w:val="001C5A8D"/>
    <w:rsid w:val="001C5F00"/>
    <w:rsid w:val="001C68A3"/>
    <w:rsid w:val="001C6962"/>
    <w:rsid w:val="001C6D1C"/>
    <w:rsid w:val="001C782A"/>
    <w:rsid w:val="001C7C81"/>
    <w:rsid w:val="001D040E"/>
    <w:rsid w:val="001D08FF"/>
    <w:rsid w:val="001D0B65"/>
    <w:rsid w:val="001D0BA9"/>
    <w:rsid w:val="001D0CE5"/>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4430"/>
    <w:rsid w:val="001F5146"/>
    <w:rsid w:val="001F60D9"/>
    <w:rsid w:val="001F66B1"/>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6EBA"/>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7757"/>
    <w:rsid w:val="00227E16"/>
    <w:rsid w:val="00227E3D"/>
    <w:rsid w:val="00227EDD"/>
    <w:rsid w:val="002300CB"/>
    <w:rsid w:val="002304E6"/>
    <w:rsid w:val="002317C7"/>
    <w:rsid w:val="0023193D"/>
    <w:rsid w:val="00231C06"/>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484"/>
    <w:rsid w:val="00267952"/>
    <w:rsid w:val="00267EF8"/>
    <w:rsid w:val="002703A8"/>
    <w:rsid w:val="002706D6"/>
    <w:rsid w:val="00270716"/>
    <w:rsid w:val="00270992"/>
    <w:rsid w:val="002709D2"/>
    <w:rsid w:val="00270C89"/>
    <w:rsid w:val="002710A1"/>
    <w:rsid w:val="002721C8"/>
    <w:rsid w:val="00272DDD"/>
    <w:rsid w:val="00272EE5"/>
    <w:rsid w:val="00273108"/>
    <w:rsid w:val="00273E39"/>
    <w:rsid w:val="00273E7B"/>
    <w:rsid w:val="0027405B"/>
    <w:rsid w:val="002746F7"/>
    <w:rsid w:val="00274E01"/>
    <w:rsid w:val="00274E05"/>
    <w:rsid w:val="00274ECC"/>
    <w:rsid w:val="002754D1"/>
    <w:rsid w:val="00275D14"/>
    <w:rsid w:val="00275E00"/>
    <w:rsid w:val="00276090"/>
    <w:rsid w:val="002763AB"/>
    <w:rsid w:val="002763BD"/>
    <w:rsid w:val="002771FC"/>
    <w:rsid w:val="00277213"/>
    <w:rsid w:val="00277273"/>
    <w:rsid w:val="002779D9"/>
    <w:rsid w:val="00277B9E"/>
    <w:rsid w:val="00277C68"/>
    <w:rsid w:val="00280722"/>
    <w:rsid w:val="00280A28"/>
    <w:rsid w:val="00280C33"/>
    <w:rsid w:val="00281143"/>
    <w:rsid w:val="002811F2"/>
    <w:rsid w:val="00281B3D"/>
    <w:rsid w:val="00281B8F"/>
    <w:rsid w:val="0028248E"/>
    <w:rsid w:val="00282591"/>
    <w:rsid w:val="00282CAB"/>
    <w:rsid w:val="00282F65"/>
    <w:rsid w:val="00283586"/>
    <w:rsid w:val="002835FF"/>
    <w:rsid w:val="00283AD7"/>
    <w:rsid w:val="00283B03"/>
    <w:rsid w:val="00284048"/>
    <w:rsid w:val="00284061"/>
    <w:rsid w:val="0028416A"/>
    <w:rsid w:val="00284255"/>
    <w:rsid w:val="002846B1"/>
    <w:rsid w:val="00284B27"/>
    <w:rsid w:val="00285265"/>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45E"/>
    <w:rsid w:val="0029660B"/>
    <w:rsid w:val="00296693"/>
    <w:rsid w:val="00296766"/>
    <w:rsid w:val="00296BB9"/>
    <w:rsid w:val="002979F9"/>
    <w:rsid w:val="00297C08"/>
    <w:rsid w:val="002A053C"/>
    <w:rsid w:val="002A0EA7"/>
    <w:rsid w:val="002A1482"/>
    <w:rsid w:val="002A1774"/>
    <w:rsid w:val="002A19B4"/>
    <w:rsid w:val="002A1C28"/>
    <w:rsid w:val="002A227E"/>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F7B"/>
    <w:rsid w:val="002B537F"/>
    <w:rsid w:val="002B617B"/>
    <w:rsid w:val="002B6307"/>
    <w:rsid w:val="002B64DE"/>
    <w:rsid w:val="002B687A"/>
    <w:rsid w:val="002B6E2E"/>
    <w:rsid w:val="002B7065"/>
    <w:rsid w:val="002B7154"/>
    <w:rsid w:val="002B7510"/>
    <w:rsid w:val="002B75FF"/>
    <w:rsid w:val="002B7A67"/>
    <w:rsid w:val="002B7DDF"/>
    <w:rsid w:val="002B7E0E"/>
    <w:rsid w:val="002C00C9"/>
    <w:rsid w:val="002C07C6"/>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A5"/>
    <w:rsid w:val="00345EF7"/>
    <w:rsid w:val="0034629E"/>
    <w:rsid w:val="00346752"/>
    <w:rsid w:val="00346985"/>
    <w:rsid w:val="00346DA0"/>
    <w:rsid w:val="0034702F"/>
    <w:rsid w:val="00347136"/>
    <w:rsid w:val="00347194"/>
    <w:rsid w:val="00347239"/>
    <w:rsid w:val="003472BD"/>
    <w:rsid w:val="00347388"/>
    <w:rsid w:val="00347407"/>
    <w:rsid w:val="00347C45"/>
    <w:rsid w:val="00350973"/>
    <w:rsid w:val="00350D93"/>
    <w:rsid w:val="00350DAC"/>
    <w:rsid w:val="003512CD"/>
    <w:rsid w:val="0035150F"/>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753"/>
    <w:rsid w:val="00357851"/>
    <w:rsid w:val="0035794D"/>
    <w:rsid w:val="0036009D"/>
    <w:rsid w:val="003601E6"/>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67D"/>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94F"/>
    <w:rsid w:val="00377C90"/>
    <w:rsid w:val="00377D3B"/>
    <w:rsid w:val="00377DA2"/>
    <w:rsid w:val="00380CB2"/>
    <w:rsid w:val="00380E73"/>
    <w:rsid w:val="00380F77"/>
    <w:rsid w:val="00381206"/>
    <w:rsid w:val="00381D2F"/>
    <w:rsid w:val="0038216F"/>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5FDB"/>
    <w:rsid w:val="003A6390"/>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B7EE7"/>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C7C8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597"/>
    <w:rsid w:val="003E050D"/>
    <w:rsid w:val="003E06ED"/>
    <w:rsid w:val="003E07AA"/>
    <w:rsid w:val="003E0ABD"/>
    <w:rsid w:val="003E1348"/>
    <w:rsid w:val="003E154B"/>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3F2"/>
    <w:rsid w:val="0040641A"/>
    <w:rsid w:val="00406757"/>
    <w:rsid w:val="004068CA"/>
    <w:rsid w:val="00406FD8"/>
    <w:rsid w:val="00407296"/>
    <w:rsid w:val="004077C4"/>
    <w:rsid w:val="00407A10"/>
    <w:rsid w:val="00407CF7"/>
    <w:rsid w:val="00410160"/>
    <w:rsid w:val="00410C6B"/>
    <w:rsid w:val="00410D56"/>
    <w:rsid w:val="00411D74"/>
    <w:rsid w:val="00411D87"/>
    <w:rsid w:val="00412726"/>
    <w:rsid w:val="004127EC"/>
    <w:rsid w:val="00412A84"/>
    <w:rsid w:val="004132E7"/>
    <w:rsid w:val="004138A6"/>
    <w:rsid w:val="00413EB8"/>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707C"/>
    <w:rsid w:val="004173D0"/>
    <w:rsid w:val="004178CD"/>
    <w:rsid w:val="0041791C"/>
    <w:rsid w:val="00417B5B"/>
    <w:rsid w:val="004206D2"/>
    <w:rsid w:val="00420F96"/>
    <w:rsid w:val="0042148A"/>
    <w:rsid w:val="00421D77"/>
    <w:rsid w:val="00421DB4"/>
    <w:rsid w:val="004221C7"/>
    <w:rsid w:val="004229DA"/>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28E4"/>
    <w:rsid w:val="00433EE7"/>
    <w:rsid w:val="00434257"/>
    <w:rsid w:val="00434B5D"/>
    <w:rsid w:val="00434F2E"/>
    <w:rsid w:val="0043548F"/>
    <w:rsid w:val="00435D45"/>
    <w:rsid w:val="00436121"/>
    <w:rsid w:val="00436526"/>
    <w:rsid w:val="00436CEA"/>
    <w:rsid w:val="00436D66"/>
    <w:rsid w:val="0043783A"/>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5CC0"/>
    <w:rsid w:val="004473BF"/>
    <w:rsid w:val="0044761F"/>
    <w:rsid w:val="004503DA"/>
    <w:rsid w:val="00450647"/>
    <w:rsid w:val="004506D5"/>
    <w:rsid w:val="004508B6"/>
    <w:rsid w:val="00450CAD"/>
    <w:rsid w:val="00450EC1"/>
    <w:rsid w:val="00451DB4"/>
    <w:rsid w:val="004539AA"/>
    <w:rsid w:val="00453E4C"/>
    <w:rsid w:val="0045429D"/>
    <w:rsid w:val="00454946"/>
    <w:rsid w:val="0045514B"/>
    <w:rsid w:val="00455529"/>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533"/>
    <w:rsid w:val="0046377D"/>
    <w:rsid w:val="00463D71"/>
    <w:rsid w:val="00464551"/>
    <w:rsid w:val="00464629"/>
    <w:rsid w:val="004653A4"/>
    <w:rsid w:val="00465766"/>
    <w:rsid w:val="00465EE5"/>
    <w:rsid w:val="00466405"/>
    <w:rsid w:val="00466A54"/>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527"/>
    <w:rsid w:val="004745AF"/>
    <w:rsid w:val="004747D4"/>
    <w:rsid w:val="00474893"/>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7046"/>
    <w:rsid w:val="004973D7"/>
    <w:rsid w:val="00497425"/>
    <w:rsid w:val="00497CFC"/>
    <w:rsid w:val="00497D19"/>
    <w:rsid w:val="00497EA6"/>
    <w:rsid w:val="004A049A"/>
    <w:rsid w:val="004A1434"/>
    <w:rsid w:val="004A1494"/>
    <w:rsid w:val="004A1D06"/>
    <w:rsid w:val="004A1F79"/>
    <w:rsid w:val="004A2007"/>
    <w:rsid w:val="004A2034"/>
    <w:rsid w:val="004A298B"/>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3DB"/>
    <w:rsid w:val="004C45AE"/>
    <w:rsid w:val="004C46E4"/>
    <w:rsid w:val="004C504B"/>
    <w:rsid w:val="004C539A"/>
    <w:rsid w:val="004C549F"/>
    <w:rsid w:val="004C568B"/>
    <w:rsid w:val="004C65E2"/>
    <w:rsid w:val="004C66CE"/>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4718"/>
    <w:rsid w:val="00504A4F"/>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2B5"/>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20A"/>
    <w:rsid w:val="005652B0"/>
    <w:rsid w:val="005655F8"/>
    <w:rsid w:val="00565CAE"/>
    <w:rsid w:val="005668B8"/>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50"/>
    <w:rsid w:val="0057766C"/>
    <w:rsid w:val="005776D0"/>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8C9"/>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314F"/>
    <w:rsid w:val="005D4B2D"/>
    <w:rsid w:val="005D4EE3"/>
    <w:rsid w:val="005D51D9"/>
    <w:rsid w:val="005D5451"/>
    <w:rsid w:val="005D55BD"/>
    <w:rsid w:val="005D6000"/>
    <w:rsid w:val="005D604F"/>
    <w:rsid w:val="005D670E"/>
    <w:rsid w:val="005D70A1"/>
    <w:rsid w:val="005D7B9B"/>
    <w:rsid w:val="005E02F1"/>
    <w:rsid w:val="005E051A"/>
    <w:rsid w:val="005E0D17"/>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0F8"/>
    <w:rsid w:val="005F1143"/>
    <w:rsid w:val="005F12FA"/>
    <w:rsid w:val="005F16AB"/>
    <w:rsid w:val="005F1AB2"/>
    <w:rsid w:val="005F1E04"/>
    <w:rsid w:val="005F243B"/>
    <w:rsid w:val="005F2C73"/>
    <w:rsid w:val="005F3291"/>
    <w:rsid w:val="005F3BBA"/>
    <w:rsid w:val="005F3C3C"/>
    <w:rsid w:val="005F429B"/>
    <w:rsid w:val="005F4D43"/>
    <w:rsid w:val="005F4F3D"/>
    <w:rsid w:val="005F5C6C"/>
    <w:rsid w:val="005F5EA3"/>
    <w:rsid w:val="005F775A"/>
    <w:rsid w:val="005F7D1A"/>
    <w:rsid w:val="005F7F64"/>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2DF"/>
    <w:rsid w:val="00606405"/>
    <w:rsid w:val="00606A3A"/>
    <w:rsid w:val="00606BC7"/>
    <w:rsid w:val="00606FAF"/>
    <w:rsid w:val="00607315"/>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357E"/>
    <w:rsid w:val="006140FA"/>
    <w:rsid w:val="00614307"/>
    <w:rsid w:val="00614746"/>
    <w:rsid w:val="006147A3"/>
    <w:rsid w:val="006147C5"/>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919"/>
    <w:rsid w:val="00625C2A"/>
    <w:rsid w:val="00626463"/>
    <w:rsid w:val="006266E4"/>
    <w:rsid w:val="0062736D"/>
    <w:rsid w:val="006273A6"/>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987"/>
    <w:rsid w:val="00634E49"/>
    <w:rsid w:val="006357A9"/>
    <w:rsid w:val="00635B64"/>
    <w:rsid w:val="00635D33"/>
    <w:rsid w:val="006368D7"/>
    <w:rsid w:val="0063694E"/>
    <w:rsid w:val="00636BED"/>
    <w:rsid w:val="00636C0F"/>
    <w:rsid w:val="006375FE"/>
    <w:rsid w:val="00637A59"/>
    <w:rsid w:val="00637DE4"/>
    <w:rsid w:val="006401E5"/>
    <w:rsid w:val="00640205"/>
    <w:rsid w:val="00640289"/>
    <w:rsid w:val="00640326"/>
    <w:rsid w:val="00640413"/>
    <w:rsid w:val="006405AA"/>
    <w:rsid w:val="00640A58"/>
    <w:rsid w:val="0064173D"/>
    <w:rsid w:val="0064241F"/>
    <w:rsid w:val="006424D6"/>
    <w:rsid w:val="00642A8B"/>
    <w:rsid w:val="00642FB0"/>
    <w:rsid w:val="006433ED"/>
    <w:rsid w:val="00643753"/>
    <w:rsid w:val="006438A6"/>
    <w:rsid w:val="00644A67"/>
    <w:rsid w:val="00644FA4"/>
    <w:rsid w:val="006451E8"/>
    <w:rsid w:val="006457E8"/>
    <w:rsid w:val="00645BD2"/>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6D55"/>
    <w:rsid w:val="006572A3"/>
    <w:rsid w:val="0065738A"/>
    <w:rsid w:val="006577A2"/>
    <w:rsid w:val="006600BF"/>
    <w:rsid w:val="00660B38"/>
    <w:rsid w:val="00660F15"/>
    <w:rsid w:val="006620EF"/>
    <w:rsid w:val="006621C0"/>
    <w:rsid w:val="006623B0"/>
    <w:rsid w:val="00662488"/>
    <w:rsid w:val="00662B41"/>
    <w:rsid w:val="00662CF6"/>
    <w:rsid w:val="006639B8"/>
    <w:rsid w:val="00664561"/>
    <w:rsid w:val="00664641"/>
    <w:rsid w:val="0066562F"/>
    <w:rsid w:val="00665FF9"/>
    <w:rsid w:val="00666AC8"/>
    <w:rsid w:val="00667313"/>
    <w:rsid w:val="006678DA"/>
    <w:rsid w:val="00667A53"/>
    <w:rsid w:val="00667C12"/>
    <w:rsid w:val="00670284"/>
    <w:rsid w:val="006705A5"/>
    <w:rsid w:val="0067095A"/>
    <w:rsid w:val="0067100F"/>
    <w:rsid w:val="006710DE"/>
    <w:rsid w:val="006716B6"/>
    <w:rsid w:val="006719C8"/>
    <w:rsid w:val="00671D23"/>
    <w:rsid w:val="00671D4D"/>
    <w:rsid w:val="0067210F"/>
    <w:rsid w:val="00672FF6"/>
    <w:rsid w:val="00673478"/>
    <w:rsid w:val="006739C3"/>
    <w:rsid w:val="00673AFE"/>
    <w:rsid w:val="0067438F"/>
    <w:rsid w:val="00674670"/>
    <w:rsid w:val="00674BCE"/>
    <w:rsid w:val="00674FB6"/>
    <w:rsid w:val="00675571"/>
    <w:rsid w:val="0067648B"/>
    <w:rsid w:val="006765DB"/>
    <w:rsid w:val="00676BCF"/>
    <w:rsid w:val="00676BDC"/>
    <w:rsid w:val="00676C50"/>
    <w:rsid w:val="00676D26"/>
    <w:rsid w:val="00676E31"/>
    <w:rsid w:val="00676F77"/>
    <w:rsid w:val="006770B3"/>
    <w:rsid w:val="0067737B"/>
    <w:rsid w:val="00677767"/>
    <w:rsid w:val="00680A98"/>
    <w:rsid w:val="00680C8B"/>
    <w:rsid w:val="00680D0B"/>
    <w:rsid w:val="00680E39"/>
    <w:rsid w:val="00681189"/>
    <w:rsid w:val="0068166A"/>
    <w:rsid w:val="00681BA3"/>
    <w:rsid w:val="006828A4"/>
    <w:rsid w:val="00682B40"/>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9A5"/>
    <w:rsid w:val="0069413B"/>
    <w:rsid w:val="0069425A"/>
    <w:rsid w:val="00694363"/>
    <w:rsid w:val="00694375"/>
    <w:rsid w:val="00694449"/>
    <w:rsid w:val="006945CA"/>
    <w:rsid w:val="006945CD"/>
    <w:rsid w:val="00694A32"/>
    <w:rsid w:val="0069512A"/>
    <w:rsid w:val="00695D78"/>
    <w:rsid w:val="00695F9E"/>
    <w:rsid w:val="00696B30"/>
    <w:rsid w:val="00696D46"/>
    <w:rsid w:val="00696EC9"/>
    <w:rsid w:val="006972A2"/>
    <w:rsid w:val="00697310"/>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076"/>
    <w:rsid w:val="006B19E4"/>
    <w:rsid w:val="006B1F58"/>
    <w:rsid w:val="006B227E"/>
    <w:rsid w:val="006B280D"/>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DBE"/>
    <w:rsid w:val="006E4FF0"/>
    <w:rsid w:val="006E531D"/>
    <w:rsid w:val="006E64A2"/>
    <w:rsid w:val="006E6C06"/>
    <w:rsid w:val="006E7454"/>
    <w:rsid w:val="006E753F"/>
    <w:rsid w:val="006E76EE"/>
    <w:rsid w:val="006E7A2C"/>
    <w:rsid w:val="006E7AFE"/>
    <w:rsid w:val="006E7C56"/>
    <w:rsid w:val="006F0C86"/>
    <w:rsid w:val="006F0E7A"/>
    <w:rsid w:val="006F0EBE"/>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4F2"/>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531"/>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90B"/>
    <w:rsid w:val="00732EDD"/>
    <w:rsid w:val="0073389C"/>
    <w:rsid w:val="00733BAF"/>
    <w:rsid w:val="00733DFB"/>
    <w:rsid w:val="0073418C"/>
    <w:rsid w:val="00734E0B"/>
    <w:rsid w:val="007352BE"/>
    <w:rsid w:val="007355D0"/>
    <w:rsid w:val="00736511"/>
    <w:rsid w:val="00736D4F"/>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C9C"/>
    <w:rsid w:val="00754FE6"/>
    <w:rsid w:val="00755063"/>
    <w:rsid w:val="007554D4"/>
    <w:rsid w:val="007556CE"/>
    <w:rsid w:val="00755CCA"/>
    <w:rsid w:val="0075678A"/>
    <w:rsid w:val="007578C5"/>
    <w:rsid w:val="00757F37"/>
    <w:rsid w:val="0076012A"/>
    <w:rsid w:val="00760222"/>
    <w:rsid w:val="0076046E"/>
    <w:rsid w:val="0076110D"/>
    <w:rsid w:val="0076115B"/>
    <w:rsid w:val="00761383"/>
    <w:rsid w:val="00761C4C"/>
    <w:rsid w:val="00761EAD"/>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62E"/>
    <w:rsid w:val="00774EA9"/>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0464"/>
    <w:rsid w:val="007B0759"/>
    <w:rsid w:val="007B14FA"/>
    <w:rsid w:val="007B1C86"/>
    <w:rsid w:val="007B2216"/>
    <w:rsid w:val="007B2419"/>
    <w:rsid w:val="007B29C4"/>
    <w:rsid w:val="007B2F40"/>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06"/>
    <w:rsid w:val="007C1980"/>
    <w:rsid w:val="007C1B0C"/>
    <w:rsid w:val="007C245A"/>
    <w:rsid w:val="007C2AE0"/>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017"/>
    <w:rsid w:val="007E12F6"/>
    <w:rsid w:val="007E1486"/>
    <w:rsid w:val="007E1CD7"/>
    <w:rsid w:val="007E1EA9"/>
    <w:rsid w:val="007E216F"/>
    <w:rsid w:val="007E243E"/>
    <w:rsid w:val="007E247B"/>
    <w:rsid w:val="007E2E5E"/>
    <w:rsid w:val="007E3782"/>
    <w:rsid w:val="007E37BB"/>
    <w:rsid w:val="007E3869"/>
    <w:rsid w:val="007E436B"/>
    <w:rsid w:val="007E5D8D"/>
    <w:rsid w:val="007E6877"/>
    <w:rsid w:val="007E728A"/>
    <w:rsid w:val="007E742B"/>
    <w:rsid w:val="007E7D6C"/>
    <w:rsid w:val="007F00D1"/>
    <w:rsid w:val="007F01C4"/>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A00"/>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AC0"/>
    <w:rsid w:val="00810D35"/>
    <w:rsid w:val="00811FC2"/>
    <w:rsid w:val="008121D0"/>
    <w:rsid w:val="00812984"/>
    <w:rsid w:val="00812B59"/>
    <w:rsid w:val="00813C9C"/>
    <w:rsid w:val="0081409F"/>
    <w:rsid w:val="00814670"/>
    <w:rsid w:val="0081492E"/>
    <w:rsid w:val="00814B1D"/>
    <w:rsid w:val="00814BFC"/>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63F"/>
    <w:rsid w:val="00832ED6"/>
    <w:rsid w:val="00832FAC"/>
    <w:rsid w:val="00833A5F"/>
    <w:rsid w:val="00833C33"/>
    <w:rsid w:val="008350B5"/>
    <w:rsid w:val="0083514B"/>
    <w:rsid w:val="00836462"/>
    <w:rsid w:val="00836835"/>
    <w:rsid w:val="008368CE"/>
    <w:rsid w:val="00836B04"/>
    <w:rsid w:val="00837135"/>
    <w:rsid w:val="0083730A"/>
    <w:rsid w:val="008379A9"/>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5F73"/>
    <w:rsid w:val="0084621D"/>
    <w:rsid w:val="00846426"/>
    <w:rsid w:val="00846844"/>
    <w:rsid w:val="00846ECE"/>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5A8"/>
    <w:rsid w:val="00855DDD"/>
    <w:rsid w:val="00855FBF"/>
    <w:rsid w:val="0085627A"/>
    <w:rsid w:val="0085674B"/>
    <w:rsid w:val="0085688E"/>
    <w:rsid w:val="00856B36"/>
    <w:rsid w:val="00856E82"/>
    <w:rsid w:val="00857029"/>
    <w:rsid w:val="0085763C"/>
    <w:rsid w:val="00857ADC"/>
    <w:rsid w:val="00860775"/>
    <w:rsid w:val="008609DD"/>
    <w:rsid w:val="00860B07"/>
    <w:rsid w:val="00861061"/>
    <w:rsid w:val="008611DB"/>
    <w:rsid w:val="0086126D"/>
    <w:rsid w:val="00861C4B"/>
    <w:rsid w:val="00861D37"/>
    <w:rsid w:val="00862116"/>
    <w:rsid w:val="008624EB"/>
    <w:rsid w:val="00863D7C"/>
    <w:rsid w:val="00864433"/>
    <w:rsid w:val="008646BC"/>
    <w:rsid w:val="00864DCA"/>
    <w:rsid w:val="00864E30"/>
    <w:rsid w:val="00865414"/>
    <w:rsid w:val="00865602"/>
    <w:rsid w:val="0086577C"/>
    <w:rsid w:val="0086688B"/>
    <w:rsid w:val="00866C54"/>
    <w:rsid w:val="00866E63"/>
    <w:rsid w:val="00867253"/>
    <w:rsid w:val="00867B4C"/>
    <w:rsid w:val="00867D1D"/>
    <w:rsid w:val="00867FF7"/>
    <w:rsid w:val="0087003B"/>
    <w:rsid w:val="00871245"/>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145A"/>
    <w:rsid w:val="00881E11"/>
    <w:rsid w:val="008821C9"/>
    <w:rsid w:val="00882DE8"/>
    <w:rsid w:val="008831F4"/>
    <w:rsid w:val="008832B5"/>
    <w:rsid w:val="0088392D"/>
    <w:rsid w:val="00883C93"/>
    <w:rsid w:val="00883FA6"/>
    <w:rsid w:val="00884F3E"/>
    <w:rsid w:val="00885064"/>
    <w:rsid w:val="00886D5D"/>
    <w:rsid w:val="008870BC"/>
    <w:rsid w:val="008879F8"/>
    <w:rsid w:val="0089027E"/>
    <w:rsid w:val="008905FD"/>
    <w:rsid w:val="00890AFF"/>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CB0"/>
    <w:rsid w:val="00895EFD"/>
    <w:rsid w:val="00896742"/>
    <w:rsid w:val="00896953"/>
    <w:rsid w:val="008A09EC"/>
    <w:rsid w:val="008A0B25"/>
    <w:rsid w:val="008A0C3A"/>
    <w:rsid w:val="008A0CE1"/>
    <w:rsid w:val="008A1A13"/>
    <w:rsid w:val="008A213D"/>
    <w:rsid w:val="008A2C57"/>
    <w:rsid w:val="008A2F9E"/>
    <w:rsid w:val="008A30B1"/>
    <w:rsid w:val="008A49CF"/>
    <w:rsid w:val="008A4ACB"/>
    <w:rsid w:val="008A5172"/>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3017"/>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105"/>
    <w:rsid w:val="008E7300"/>
    <w:rsid w:val="008E7432"/>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C12"/>
    <w:rsid w:val="008F4F7B"/>
    <w:rsid w:val="008F5611"/>
    <w:rsid w:val="008F5878"/>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201"/>
    <w:rsid w:val="00906ACF"/>
    <w:rsid w:val="00906DC5"/>
    <w:rsid w:val="00907043"/>
    <w:rsid w:val="009072D1"/>
    <w:rsid w:val="009074B7"/>
    <w:rsid w:val="00907754"/>
    <w:rsid w:val="00910594"/>
    <w:rsid w:val="0091097D"/>
    <w:rsid w:val="009111A2"/>
    <w:rsid w:val="009112EB"/>
    <w:rsid w:val="00911D75"/>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3C6"/>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6C83"/>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6154"/>
    <w:rsid w:val="00966753"/>
    <w:rsid w:val="009675D0"/>
    <w:rsid w:val="00967A21"/>
    <w:rsid w:val="00967B43"/>
    <w:rsid w:val="00970F6A"/>
    <w:rsid w:val="009710B4"/>
    <w:rsid w:val="009718D5"/>
    <w:rsid w:val="009719B7"/>
    <w:rsid w:val="00971D19"/>
    <w:rsid w:val="009722F8"/>
    <w:rsid w:val="00972737"/>
    <w:rsid w:val="00972ABB"/>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73"/>
    <w:rsid w:val="009969EC"/>
    <w:rsid w:val="009974B4"/>
    <w:rsid w:val="00997944"/>
    <w:rsid w:val="00997DF4"/>
    <w:rsid w:val="009A0528"/>
    <w:rsid w:val="009A0658"/>
    <w:rsid w:val="009A16CA"/>
    <w:rsid w:val="009A1F8B"/>
    <w:rsid w:val="009A2054"/>
    <w:rsid w:val="009A27FA"/>
    <w:rsid w:val="009A3B71"/>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A5C"/>
    <w:rsid w:val="009B3269"/>
    <w:rsid w:val="009B4AEF"/>
    <w:rsid w:val="009B5708"/>
    <w:rsid w:val="009B5A3C"/>
    <w:rsid w:val="009B5B97"/>
    <w:rsid w:val="009B626C"/>
    <w:rsid w:val="009B679C"/>
    <w:rsid w:val="009B6D66"/>
    <w:rsid w:val="009B73A0"/>
    <w:rsid w:val="009B73F5"/>
    <w:rsid w:val="009C0263"/>
    <w:rsid w:val="009C0886"/>
    <w:rsid w:val="009C0939"/>
    <w:rsid w:val="009C098D"/>
    <w:rsid w:val="009C14E2"/>
    <w:rsid w:val="009C2947"/>
    <w:rsid w:val="009C340B"/>
    <w:rsid w:val="009C3914"/>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3F33"/>
    <w:rsid w:val="009E4096"/>
    <w:rsid w:val="009E429E"/>
    <w:rsid w:val="009E479A"/>
    <w:rsid w:val="009E4A1F"/>
    <w:rsid w:val="009E53B8"/>
    <w:rsid w:val="009E5404"/>
    <w:rsid w:val="009E5C98"/>
    <w:rsid w:val="009E6935"/>
    <w:rsid w:val="009E6FE9"/>
    <w:rsid w:val="009F0A28"/>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429"/>
    <w:rsid w:val="00A0350F"/>
    <w:rsid w:val="00A03989"/>
    <w:rsid w:val="00A03CB8"/>
    <w:rsid w:val="00A03D26"/>
    <w:rsid w:val="00A03EFC"/>
    <w:rsid w:val="00A040F1"/>
    <w:rsid w:val="00A0414C"/>
    <w:rsid w:val="00A04191"/>
    <w:rsid w:val="00A04279"/>
    <w:rsid w:val="00A04BFA"/>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C94"/>
    <w:rsid w:val="00A361CB"/>
    <w:rsid w:val="00A3639D"/>
    <w:rsid w:val="00A37465"/>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150F"/>
    <w:rsid w:val="00A62935"/>
    <w:rsid w:val="00A62A29"/>
    <w:rsid w:val="00A62AD0"/>
    <w:rsid w:val="00A6328C"/>
    <w:rsid w:val="00A63392"/>
    <w:rsid w:val="00A634C8"/>
    <w:rsid w:val="00A63EA7"/>
    <w:rsid w:val="00A64620"/>
    <w:rsid w:val="00A64CCC"/>
    <w:rsid w:val="00A65A71"/>
    <w:rsid w:val="00A65C8E"/>
    <w:rsid w:val="00A66361"/>
    <w:rsid w:val="00A667D8"/>
    <w:rsid w:val="00A672C4"/>
    <w:rsid w:val="00A672FF"/>
    <w:rsid w:val="00A674D1"/>
    <w:rsid w:val="00A67788"/>
    <w:rsid w:val="00A67B8D"/>
    <w:rsid w:val="00A70535"/>
    <w:rsid w:val="00A711F4"/>
    <w:rsid w:val="00A713E6"/>
    <w:rsid w:val="00A72E43"/>
    <w:rsid w:val="00A7336C"/>
    <w:rsid w:val="00A734B0"/>
    <w:rsid w:val="00A734EE"/>
    <w:rsid w:val="00A737D2"/>
    <w:rsid w:val="00A738A9"/>
    <w:rsid w:val="00A7391F"/>
    <w:rsid w:val="00A73A95"/>
    <w:rsid w:val="00A73B44"/>
    <w:rsid w:val="00A751E6"/>
    <w:rsid w:val="00A75978"/>
    <w:rsid w:val="00A75AD7"/>
    <w:rsid w:val="00A802B1"/>
    <w:rsid w:val="00A80568"/>
    <w:rsid w:val="00A8066B"/>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F2C"/>
    <w:rsid w:val="00A86443"/>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80C"/>
    <w:rsid w:val="00A95A3E"/>
    <w:rsid w:val="00A95B11"/>
    <w:rsid w:val="00A9656E"/>
    <w:rsid w:val="00A9661F"/>
    <w:rsid w:val="00A9671A"/>
    <w:rsid w:val="00A9697E"/>
    <w:rsid w:val="00A96997"/>
    <w:rsid w:val="00A96BE9"/>
    <w:rsid w:val="00A96D1C"/>
    <w:rsid w:val="00A97651"/>
    <w:rsid w:val="00AA01F0"/>
    <w:rsid w:val="00AA0568"/>
    <w:rsid w:val="00AA0981"/>
    <w:rsid w:val="00AA1060"/>
    <w:rsid w:val="00AA1C85"/>
    <w:rsid w:val="00AA2316"/>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B6C"/>
    <w:rsid w:val="00AB1CC9"/>
    <w:rsid w:val="00AB2351"/>
    <w:rsid w:val="00AB2DF3"/>
    <w:rsid w:val="00AB3049"/>
    <w:rsid w:val="00AB3329"/>
    <w:rsid w:val="00AB3396"/>
    <w:rsid w:val="00AB3529"/>
    <w:rsid w:val="00AB3993"/>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24C5"/>
    <w:rsid w:val="00B02AF6"/>
    <w:rsid w:val="00B02F35"/>
    <w:rsid w:val="00B03535"/>
    <w:rsid w:val="00B037E1"/>
    <w:rsid w:val="00B04438"/>
    <w:rsid w:val="00B044F5"/>
    <w:rsid w:val="00B04BC5"/>
    <w:rsid w:val="00B05451"/>
    <w:rsid w:val="00B05A18"/>
    <w:rsid w:val="00B05D15"/>
    <w:rsid w:val="00B067E1"/>
    <w:rsid w:val="00B07713"/>
    <w:rsid w:val="00B1000B"/>
    <w:rsid w:val="00B10150"/>
    <w:rsid w:val="00B10CAF"/>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7EE"/>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61BA"/>
    <w:rsid w:val="00B26337"/>
    <w:rsid w:val="00B26AB7"/>
    <w:rsid w:val="00B26B5C"/>
    <w:rsid w:val="00B26D11"/>
    <w:rsid w:val="00B26D31"/>
    <w:rsid w:val="00B270D6"/>
    <w:rsid w:val="00B27108"/>
    <w:rsid w:val="00B275B2"/>
    <w:rsid w:val="00B30659"/>
    <w:rsid w:val="00B3087A"/>
    <w:rsid w:val="00B3113C"/>
    <w:rsid w:val="00B318C6"/>
    <w:rsid w:val="00B32509"/>
    <w:rsid w:val="00B33312"/>
    <w:rsid w:val="00B33892"/>
    <w:rsid w:val="00B344E8"/>
    <w:rsid w:val="00B351B9"/>
    <w:rsid w:val="00B35408"/>
    <w:rsid w:val="00B3605D"/>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264"/>
    <w:rsid w:val="00B514D1"/>
    <w:rsid w:val="00B51C6B"/>
    <w:rsid w:val="00B51E89"/>
    <w:rsid w:val="00B525C0"/>
    <w:rsid w:val="00B525F3"/>
    <w:rsid w:val="00B52BB0"/>
    <w:rsid w:val="00B52C8A"/>
    <w:rsid w:val="00B53445"/>
    <w:rsid w:val="00B536C0"/>
    <w:rsid w:val="00B54364"/>
    <w:rsid w:val="00B5584A"/>
    <w:rsid w:val="00B56136"/>
    <w:rsid w:val="00B564A1"/>
    <w:rsid w:val="00B566B0"/>
    <w:rsid w:val="00B56763"/>
    <w:rsid w:val="00B56C8E"/>
    <w:rsid w:val="00B56D6B"/>
    <w:rsid w:val="00B572EF"/>
    <w:rsid w:val="00B573C4"/>
    <w:rsid w:val="00B57471"/>
    <w:rsid w:val="00B57F52"/>
    <w:rsid w:val="00B602F5"/>
    <w:rsid w:val="00B60C55"/>
    <w:rsid w:val="00B60D5F"/>
    <w:rsid w:val="00B60FBA"/>
    <w:rsid w:val="00B616BA"/>
    <w:rsid w:val="00B61865"/>
    <w:rsid w:val="00B61902"/>
    <w:rsid w:val="00B62003"/>
    <w:rsid w:val="00B6248F"/>
    <w:rsid w:val="00B62895"/>
    <w:rsid w:val="00B6346F"/>
    <w:rsid w:val="00B64838"/>
    <w:rsid w:val="00B64E8A"/>
    <w:rsid w:val="00B6511E"/>
    <w:rsid w:val="00B6538B"/>
    <w:rsid w:val="00B659E3"/>
    <w:rsid w:val="00B66982"/>
    <w:rsid w:val="00B66B8D"/>
    <w:rsid w:val="00B66C6C"/>
    <w:rsid w:val="00B670CC"/>
    <w:rsid w:val="00B67265"/>
    <w:rsid w:val="00B67818"/>
    <w:rsid w:val="00B67A31"/>
    <w:rsid w:val="00B67CE8"/>
    <w:rsid w:val="00B67E15"/>
    <w:rsid w:val="00B67E94"/>
    <w:rsid w:val="00B703A8"/>
    <w:rsid w:val="00B70613"/>
    <w:rsid w:val="00B7214D"/>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3D2"/>
    <w:rsid w:val="00B77BC5"/>
    <w:rsid w:val="00B77EFE"/>
    <w:rsid w:val="00B8070C"/>
    <w:rsid w:val="00B81C59"/>
    <w:rsid w:val="00B82168"/>
    <w:rsid w:val="00B82292"/>
    <w:rsid w:val="00B8285B"/>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E3E"/>
    <w:rsid w:val="00BB0E89"/>
    <w:rsid w:val="00BB0EBF"/>
    <w:rsid w:val="00BB0F8B"/>
    <w:rsid w:val="00BB1F0F"/>
    <w:rsid w:val="00BB28C5"/>
    <w:rsid w:val="00BB2B77"/>
    <w:rsid w:val="00BB3322"/>
    <w:rsid w:val="00BB4058"/>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932"/>
    <w:rsid w:val="00BD1D5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605"/>
    <w:rsid w:val="00BF5909"/>
    <w:rsid w:val="00BF632D"/>
    <w:rsid w:val="00BF6CBB"/>
    <w:rsid w:val="00BF6FF2"/>
    <w:rsid w:val="00BF70BA"/>
    <w:rsid w:val="00BF70C7"/>
    <w:rsid w:val="00BF74B6"/>
    <w:rsid w:val="00BF776A"/>
    <w:rsid w:val="00BF7859"/>
    <w:rsid w:val="00BF7A74"/>
    <w:rsid w:val="00C0124D"/>
    <w:rsid w:val="00C01C08"/>
    <w:rsid w:val="00C0210A"/>
    <w:rsid w:val="00C0260C"/>
    <w:rsid w:val="00C02934"/>
    <w:rsid w:val="00C02B42"/>
    <w:rsid w:val="00C03150"/>
    <w:rsid w:val="00C03358"/>
    <w:rsid w:val="00C03581"/>
    <w:rsid w:val="00C03639"/>
    <w:rsid w:val="00C040B1"/>
    <w:rsid w:val="00C04422"/>
    <w:rsid w:val="00C047D6"/>
    <w:rsid w:val="00C04FC2"/>
    <w:rsid w:val="00C0528B"/>
    <w:rsid w:val="00C05618"/>
    <w:rsid w:val="00C059AD"/>
    <w:rsid w:val="00C05C51"/>
    <w:rsid w:val="00C05CC7"/>
    <w:rsid w:val="00C05F55"/>
    <w:rsid w:val="00C05F87"/>
    <w:rsid w:val="00C05FCE"/>
    <w:rsid w:val="00C064D9"/>
    <w:rsid w:val="00C0665C"/>
    <w:rsid w:val="00C072E9"/>
    <w:rsid w:val="00C0773C"/>
    <w:rsid w:val="00C07985"/>
    <w:rsid w:val="00C07DDC"/>
    <w:rsid w:val="00C1077C"/>
    <w:rsid w:val="00C10B76"/>
    <w:rsid w:val="00C10F37"/>
    <w:rsid w:val="00C10F92"/>
    <w:rsid w:val="00C113A9"/>
    <w:rsid w:val="00C1294D"/>
    <w:rsid w:val="00C12A2D"/>
    <w:rsid w:val="00C13C2D"/>
    <w:rsid w:val="00C14013"/>
    <w:rsid w:val="00C141AA"/>
    <w:rsid w:val="00C1431C"/>
    <w:rsid w:val="00C14497"/>
    <w:rsid w:val="00C148B0"/>
    <w:rsid w:val="00C14A75"/>
    <w:rsid w:val="00C14C9D"/>
    <w:rsid w:val="00C15591"/>
    <w:rsid w:val="00C15DDE"/>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412C"/>
    <w:rsid w:val="00C24148"/>
    <w:rsid w:val="00C256BE"/>
    <w:rsid w:val="00C2599E"/>
    <w:rsid w:val="00C2640A"/>
    <w:rsid w:val="00C265FA"/>
    <w:rsid w:val="00C26AFF"/>
    <w:rsid w:val="00C270B2"/>
    <w:rsid w:val="00C276BE"/>
    <w:rsid w:val="00C2776E"/>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D7"/>
    <w:rsid w:val="00C41654"/>
    <w:rsid w:val="00C41823"/>
    <w:rsid w:val="00C41F25"/>
    <w:rsid w:val="00C42B90"/>
    <w:rsid w:val="00C42D08"/>
    <w:rsid w:val="00C4343D"/>
    <w:rsid w:val="00C43500"/>
    <w:rsid w:val="00C444B3"/>
    <w:rsid w:val="00C445B3"/>
    <w:rsid w:val="00C4496F"/>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460"/>
    <w:rsid w:val="00C8399F"/>
    <w:rsid w:val="00C84649"/>
    <w:rsid w:val="00C8486A"/>
    <w:rsid w:val="00C84AD8"/>
    <w:rsid w:val="00C84D97"/>
    <w:rsid w:val="00C853A5"/>
    <w:rsid w:val="00C855B1"/>
    <w:rsid w:val="00C8683A"/>
    <w:rsid w:val="00C870F9"/>
    <w:rsid w:val="00C8717F"/>
    <w:rsid w:val="00C87446"/>
    <w:rsid w:val="00C87533"/>
    <w:rsid w:val="00C878BC"/>
    <w:rsid w:val="00C901B0"/>
    <w:rsid w:val="00C9022F"/>
    <w:rsid w:val="00C903D1"/>
    <w:rsid w:val="00C90720"/>
    <w:rsid w:val="00C907D0"/>
    <w:rsid w:val="00C90B27"/>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97A33"/>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97B"/>
    <w:rsid w:val="00CA6A29"/>
    <w:rsid w:val="00CA742A"/>
    <w:rsid w:val="00CA7FCE"/>
    <w:rsid w:val="00CB0293"/>
    <w:rsid w:val="00CB05C2"/>
    <w:rsid w:val="00CB13FD"/>
    <w:rsid w:val="00CB1C8A"/>
    <w:rsid w:val="00CB21B9"/>
    <w:rsid w:val="00CB28CF"/>
    <w:rsid w:val="00CB2A99"/>
    <w:rsid w:val="00CB33A3"/>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14B"/>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3123"/>
    <w:rsid w:val="00CD44BA"/>
    <w:rsid w:val="00CD4DB2"/>
    <w:rsid w:val="00CD57AE"/>
    <w:rsid w:val="00CD5FF0"/>
    <w:rsid w:val="00CD6077"/>
    <w:rsid w:val="00CD6080"/>
    <w:rsid w:val="00CD60A6"/>
    <w:rsid w:val="00CD6240"/>
    <w:rsid w:val="00CD679D"/>
    <w:rsid w:val="00CD6C3B"/>
    <w:rsid w:val="00CD7B31"/>
    <w:rsid w:val="00CD7E26"/>
    <w:rsid w:val="00CE00BE"/>
    <w:rsid w:val="00CE0136"/>
    <w:rsid w:val="00CE04BC"/>
    <w:rsid w:val="00CE1761"/>
    <w:rsid w:val="00CE17BA"/>
    <w:rsid w:val="00CE1FBE"/>
    <w:rsid w:val="00CE269B"/>
    <w:rsid w:val="00CE2E96"/>
    <w:rsid w:val="00CE301E"/>
    <w:rsid w:val="00CE34C2"/>
    <w:rsid w:val="00CE3FEB"/>
    <w:rsid w:val="00CE47B7"/>
    <w:rsid w:val="00CE4B16"/>
    <w:rsid w:val="00CE56E1"/>
    <w:rsid w:val="00CE5A81"/>
    <w:rsid w:val="00CE6043"/>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02C"/>
    <w:rsid w:val="00CF7163"/>
    <w:rsid w:val="00CF7595"/>
    <w:rsid w:val="00CF7FC1"/>
    <w:rsid w:val="00CF7FE7"/>
    <w:rsid w:val="00D000F2"/>
    <w:rsid w:val="00D00A53"/>
    <w:rsid w:val="00D00C72"/>
    <w:rsid w:val="00D00FC0"/>
    <w:rsid w:val="00D01064"/>
    <w:rsid w:val="00D01551"/>
    <w:rsid w:val="00D02A81"/>
    <w:rsid w:val="00D03101"/>
    <w:rsid w:val="00D031C6"/>
    <w:rsid w:val="00D03440"/>
    <w:rsid w:val="00D03D1C"/>
    <w:rsid w:val="00D040FA"/>
    <w:rsid w:val="00D04337"/>
    <w:rsid w:val="00D04339"/>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2D1"/>
    <w:rsid w:val="00D50945"/>
    <w:rsid w:val="00D50A04"/>
    <w:rsid w:val="00D50CD2"/>
    <w:rsid w:val="00D519DF"/>
    <w:rsid w:val="00D51F8C"/>
    <w:rsid w:val="00D52444"/>
    <w:rsid w:val="00D5262D"/>
    <w:rsid w:val="00D527C7"/>
    <w:rsid w:val="00D52837"/>
    <w:rsid w:val="00D52A89"/>
    <w:rsid w:val="00D53C88"/>
    <w:rsid w:val="00D53E24"/>
    <w:rsid w:val="00D542DF"/>
    <w:rsid w:val="00D543C8"/>
    <w:rsid w:val="00D54581"/>
    <w:rsid w:val="00D54717"/>
    <w:rsid w:val="00D548A4"/>
    <w:rsid w:val="00D55920"/>
    <w:rsid w:val="00D55D90"/>
    <w:rsid w:val="00D56B79"/>
    <w:rsid w:val="00D57297"/>
    <w:rsid w:val="00D6170F"/>
    <w:rsid w:val="00D62225"/>
    <w:rsid w:val="00D6293E"/>
    <w:rsid w:val="00D62B87"/>
    <w:rsid w:val="00D630B1"/>
    <w:rsid w:val="00D631FE"/>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739F"/>
    <w:rsid w:val="00D9767D"/>
    <w:rsid w:val="00D97919"/>
    <w:rsid w:val="00D97E57"/>
    <w:rsid w:val="00DA041F"/>
    <w:rsid w:val="00DA083E"/>
    <w:rsid w:val="00DA0B7D"/>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6FA3"/>
    <w:rsid w:val="00DA7632"/>
    <w:rsid w:val="00DA7AFD"/>
    <w:rsid w:val="00DB01A3"/>
    <w:rsid w:val="00DB0C33"/>
    <w:rsid w:val="00DB11EB"/>
    <w:rsid w:val="00DB141B"/>
    <w:rsid w:val="00DB1B99"/>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1BA5"/>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6D8"/>
    <w:rsid w:val="00E047AE"/>
    <w:rsid w:val="00E04C93"/>
    <w:rsid w:val="00E059B4"/>
    <w:rsid w:val="00E05D90"/>
    <w:rsid w:val="00E05DFA"/>
    <w:rsid w:val="00E065AC"/>
    <w:rsid w:val="00E0694C"/>
    <w:rsid w:val="00E07746"/>
    <w:rsid w:val="00E07F5B"/>
    <w:rsid w:val="00E10202"/>
    <w:rsid w:val="00E1030B"/>
    <w:rsid w:val="00E1054E"/>
    <w:rsid w:val="00E1275F"/>
    <w:rsid w:val="00E12851"/>
    <w:rsid w:val="00E12AC6"/>
    <w:rsid w:val="00E12F10"/>
    <w:rsid w:val="00E13479"/>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84E"/>
    <w:rsid w:val="00E50BC9"/>
    <w:rsid w:val="00E50FF1"/>
    <w:rsid w:val="00E5103B"/>
    <w:rsid w:val="00E51A8F"/>
    <w:rsid w:val="00E51F33"/>
    <w:rsid w:val="00E52032"/>
    <w:rsid w:val="00E521F2"/>
    <w:rsid w:val="00E533C0"/>
    <w:rsid w:val="00E538ED"/>
    <w:rsid w:val="00E5394F"/>
    <w:rsid w:val="00E53FED"/>
    <w:rsid w:val="00E540B7"/>
    <w:rsid w:val="00E5526B"/>
    <w:rsid w:val="00E55A2F"/>
    <w:rsid w:val="00E55ACE"/>
    <w:rsid w:val="00E55C38"/>
    <w:rsid w:val="00E56C27"/>
    <w:rsid w:val="00E56E69"/>
    <w:rsid w:val="00E56F7C"/>
    <w:rsid w:val="00E572B1"/>
    <w:rsid w:val="00E575D3"/>
    <w:rsid w:val="00E57ECE"/>
    <w:rsid w:val="00E60279"/>
    <w:rsid w:val="00E6119B"/>
    <w:rsid w:val="00E613DB"/>
    <w:rsid w:val="00E61650"/>
    <w:rsid w:val="00E622A5"/>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7DB"/>
    <w:rsid w:val="00E71DC9"/>
    <w:rsid w:val="00E71F54"/>
    <w:rsid w:val="00E7204E"/>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B31"/>
    <w:rsid w:val="00E94DCA"/>
    <w:rsid w:val="00E955BD"/>
    <w:rsid w:val="00E95A9F"/>
    <w:rsid w:val="00E95B5E"/>
    <w:rsid w:val="00E965EE"/>
    <w:rsid w:val="00E96E4C"/>
    <w:rsid w:val="00E97529"/>
    <w:rsid w:val="00E97F4A"/>
    <w:rsid w:val="00E97FC0"/>
    <w:rsid w:val="00EA002F"/>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C6"/>
    <w:rsid w:val="00EA5EA8"/>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577"/>
    <w:rsid w:val="00EC6FBF"/>
    <w:rsid w:val="00EC7816"/>
    <w:rsid w:val="00EC795A"/>
    <w:rsid w:val="00EC7CEF"/>
    <w:rsid w:val="00ED03C8"/>
    <w:rsid w:val="00ED0943"/>
    <w:rsid w:val="00ED14F6"/>
    <w:rsid w:val="00ED1B50"/>
    <w:rsid w:val="00ED1D79"/>
    <w:rsid w:val="00ED2ABC"/>
    <w:rsid w:val="00ED2B17"/>
    <w:rsid w:val="00ED34A9"/>
    <w:rsid w:val="00ED34C0"/>
    <w:rsid w:val="00ED39F8"/>
    <w:rsid w:val="00ED3C74"/>
    <w:rsid w:val="00ED3F2B"/>
    <w:rsid w:val="00ED49EF"/>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066"/>
    <w:rsid w:val="00EF2628"/>
    <w:rsid w:val="00EF2BCB"/>
    <w:rsid w:val="00EF2F55"/>
    <w:rsid w:val="00EF35DA"/>
    <w:rsid w:val="00EF3696"/>
    <w:rsid w:val="00EF3AF8"/>
    <w:rsid w:val="00EF414D"/>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652"/>
    <w:rsid w:val="00EF7817"/>
    <w:rsid w:val="00EF7B0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2BFB"/>
    <w:rsid w:val="00F1322F"/>
    <w:rsid w:val="00F13278"/>
    <w:rsid w:val="00F13F3C"/>
    <w:rsid w:val="00F13FF9"/>
    <w:rsid w:val="00F14A1A"/>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EF2"/>
    <w:rsid w:val="00F41F27"/>
    <w:rsid w:val="00F41F62"/>
    <w:rsid w:val="00F42952"/>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A52"/>
    <w:rsid w:val="00F51BE5"/>
    <w:rsid w:val="00F5267E"/>
    <w:rsid w:val="00F538F2"/>
    <w:rsid w:val="00F5410A"/>
    <w:rsid w:val="00F54938"/>
    <w:rsid w:val="00F54DFD"/>
    <w:rsid w:val="00F550E2"/>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ECE"/>
    <w:rsid w:val="00F97F85"/>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3C85"/>
    <w:rsid w:val="00FC41B7"/>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F0E"/>
    <w:rsid w:val="00FD2207"/>
    <w:rsid w:val="00FD2560"/>
    <w:rsid w:val="00FD2701"/>
    <w:rsid w:val="00FD278C"/>
    <w:rsid w:val="00FD2BDF"/>
    <w:rsid w:val="00FD35E9"/>
    <w:rsid w:val="00FD3EF2"/>
    <w:rsid w:val="00FD5234"/>
    <w:rsid w:val="00FD5B36"/>
    <w:rsid w:val="00FD60E9"/>
    <w:rsid w:val="00FD6620"/>
    <w:rsid w:val="00FD74A7"/>
    <w:rsid w:val="00FD7BC6"/>
    <w:rsid w:val="00FD7D7C"/>
    <w:rsid w:val="00FD7E98"/>
    <w:rsid w:val="00FE024C"/>
    <w:rsid w:val="00FE07E4"/>
    <w:rsid w:val="00FE08C9"/>
    <w:rsid w:val="00FE0EAA"/>
    <w:rsid w:val="00FE156B"/>
    <w:rsid w:val="00FE228B"/>
    <w:rsid w:val="00FE2536"/>
    <w:rsid w:val="00FE2865"/>
    <w:rsid w:val="00FE343F"/>
    <w:rsid w:val="00FE3D56"/>
    <w:rsid w:val="00FE41F1"/>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541DECE1-47C3-47A0-A9C2-B46F9E7BA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partnerskadohoda.gov.sk"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mailto:vo.sep@minv.sk"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zbierka.sk/sk/predpisy/401-2012-z-z.p-34960.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minv.sk/?usmernenia-riadiaceho-organu"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www.employment.gov.sk/filemanager/opatrenie-248_2012zz.pdf"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mailto:vo.sep@minv.sk" TargetMode="External"/><Relationship Id="rId27" Type="http://schemas.openxmlformats.org/officeDocument/2006/relationships/hyperlink" Target="http://www.partnerskadohoda.gov.sk/data/files/1305_mp-cko-c-18-verzia-4.zip" TargetMode="External"/><Relationship Id="rId30" Type="http://schemas.openxmlformats.org/officeDocument/2006/relationships/header" Target="header2.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4.xml><?xml version="1.0" encoding="utf-8"?>
<ds:datastoreItem xmlns:ds="http://schemas.openxmlformats.org/officeDocument/2006/customXml" ds:itemID="{AC8CB61C-32B0-4511-9C01-6BF92304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150</Pages>
  <Words>76877</Words>
  <Characters>438204</Characters>
  <Application>Microsoft Office Word</Application>
  <DocSecurity>0</DocSecurity>
  <Lines>3651</Lines>
  <Paragraphs>1028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514053</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2</cp:revision>
  <dcterms:created xsi:type="dcterms:W3CDTF">2018-06-13T08:06:00Z</dcterms:created>
  <dcterms:modified xsi:type="dcterms:W3CDTF">2018-06-13T08:06:00Z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